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EBA12D" w14:textId="77777777" w:rsidR="005D6289" w:rsidRPr="005D6289" w:rsidRDefault="005D6289" w:rsidP="005D6289">
      <w:pPr>
        <w:pStyle w:val="Header"/>
        <w:rPr>
          <w:rFonts w:ascii="FF DIN for PUMA" w:hAnsi="FF DIN for PUMA"/>
          <w:b/>
          <w:sz w:val="28"/>
        </w:rPr>
      </w:pPr>
    </w:p>
    <w:p w14:paraId="0C92F7AB" w14:textId="77777777" w:rsidR="00B3145D" w:rsidRDefault="00B3145D" w:rsidP="005D6289">
      <w:pPr>
        <w:pStyle w:val="Header"/>
        <w:rPr>
          <w:rFonts w:ascii="FF DIN for PUMA" w:hAnsi="FF DIN for PUMA"/>
          <w:b/>
          <w:sz w:val="28"/>
        </w:rPr>
      </w:pPr>
    </w:p>
    <w:p w14:paraId="7D34170F" w14:textId="77777777" w:rsidR="005D6289" w:rsidRPr="00FB60AF" w:rsidRDefault="00E82EF4" w:rsidP="005D6289">
      <w:pPr>
        <w:pStyle w:val="Header"/>
        <w:rPr>
          <w:rFonts w:ascii="FF DIN for PUMA" w:hAnsi="FF DIN for PUMA"/>
          <w:b/>
          <w:sz w:val="28"/>
        </w:rPr>
      </w:pPr>
      <w:r>
        <w:rPr>
          <w:noProof/>
        </w:rPr>
        <w:drawing>
          <wp:anchor distT="0" distB="0" distL="114300" distR="114300" simplePos="0" relativeHeight="251658240" behindDoc="0" locked="1" layoutInCell="1" allowOverlap="1" wp14:anchorId="0E26D26F" wp14:editId="7A44E57C">
            <wp:simplePos x="0" y="0"/>
            <wp:positionH relativeFrom="column">
              <wp:posOffset>4976495</wp:posOffset>
            </wp:positionH>
            <wp:positionV relativeFrom="paragraph">
              <wp:posOffset>-457835</wp:posOffset>
            </wp:positionV>
            <wp:extent cx="932815" cy="722630"/>
            <wp:effectExtent l="0" t="0" r="0" b="1270"/>
            <wp:wrapSquare wrapText="bothSides"/>
            <wp:docPr id="2" name="Picture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pic:cNvPicPr>
                      <a:picLocks/>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32815" cy="722630"/>
                    </a:xfrm>
                    <a:prstGeom prst="rect">
                      <a:avLst/>
                    </a:prstGeom>
                    <a:noFill/>
                  </pic:spPr>
                </pic:pic>
              </a:graphicData>
            </a:graphic>
            <wp14:sizeRelH relativeFrom="margin">
              <wp14:pctWidth>0</wp14:pctWidth>
            </wp14:sizeRelH>
            <wp14:sizeRelV relativeFrom="margin">
              <wp14:pctHeight>0</wp14:pctHeight>
            </wp14:sizeRelV>
          </wp:anchor>
        </w:drawing>
      </w:r>
      <w:r w:rsidR="005D6289" w:rsidRPr="00FB60AF">
        <w:rPr>
          <w:rFonts w:ascii="FF DIN for PUMA" w:hAnsi="FF DIN for PUMA"/>
          <w:b/>
          <w:sz w:val="28"/>
        </w:rPr>
        <w:t>PRESS RELEASE</w:t>
      </w:r>
    </w:p>
    <w:p w14:paraId="5265A6A4" w14:textId="77777777" w:rsidR="005D6289" w:rsidRPr="00FB60AF" w:rsidRDefault="005D6289" w:rsidP="005D6289">
      <w:pPr>
        <w:pStyle w:val="Header"/>
        <w:rPr>
          <w:rFonts w:ascii="FF DIN for PUMA" w:hAnsi="FF DIN for PUMA"/>
          <w:b/>
          <w:sz w:val="28"/>
        </w:rPr>
      </w:pPr>
    </w:p>
    <w:p w14:paraId="1C665360" w14:textId="77777777" w:rsidR="005D6289" w:rsidRPr="00FB60AF" w:rsidRDefault="005D6289" w:rsidP="005D6289">
      <w:pPr>
        <w:pStyle w:val="Header"/>
        <w:rPr>
          <w:rFonts w:ascii="FF DIN for PUMA" w:hAnsi="FF DIN for PUMA"/>
          <w:b/>
          <w:sz w:val="28"/>
        </w:rPr>
      </w:pPr>
    </w:p>
    <w:p w14:paraId="7C2CDC21" w14:textId="0B4C0727" w:rsidR="00424188" w:rsidRPr="00424188" w:rsidRDefault="00424188" w:rsidP="00424188">
      <w:pPr>
        <w:jc w:val="center"/>
        <w:rPr>
          <w:rFonts w:ascii="FF DIN for PUMA Bold" w:eastAsia="Times New Roman" w:hAnsi="FF DIN for PUMA Bold" w:cs="FF DIN for PUMA Regular"/>
          <w:b/>
          <w:bCs/>
          <w:color w:val="000000"/>
          <w:sz w:val="28"/>
          <w:szCs w:val="28"/>
          <w:lang w:val="en-GB" w:eastAsia="de-DE"/>
        </w:rPr>
      </w:pPr>
      <w:r w:rsidRPr="00424188">
        <w:rPr>
          <w:rFonts w:ascii="FF DIN for PUMA Bold" w:eastAsia="Times New Roman" w:hAnsi="FF DIN for PUMA Bold" w:cs="FF DIN for PUMA Regular"/>
          <w:b/>
          <w:bCs/>
          <w:color w:val="000000"/>
          <w:sz w:val="28"/>
          <w:szCs w:val="28"/>
          <w:lang w:val="en-GB" w:eastAsia="de-DE"/>
        </w:rPr>
        <w:t>PUMA joins forces with Alfa Romeo F1 Team ORLEN</w:t>
      </w:r>
    </w:p>
    <w:p w14:paraId="7331E292" w14:textId="77777777" w:rsidR="00AA437A" w:rsidRPr="00EF37E3" w:rsidRDefault="00AA437A" w:rsidP="00AA437A">
      <w:pPr>
        <w:jc w:val="both"/>
        <w:rPr>
          <w:rFonts w:ascii="Helvetica" w:hAnsi="Helvetica"/>
          <w:color w:val="000000"/>
          <w:sz w:val="21"/>
          <w:szCs w:val="21"/>
          <w:lang w:val="en-GB"/>
        </w:rPr>
      </w:pPr>
    </w:p>
    <w:p w14:paraId="19FAC5EF" w14:textId="6F0C5F1A" w:rsidR="002D3338" w:rsidRDefault="00AA437A" w:rsidP="002D3338">
      <w:pPr>
        <w:jc w:val="both"/>
        <w:rPr>
          <w:rFonts w:ascii="FF DIN for PUMA" w:hAnsi="FF DIN for PUMA"/>
          <w:iCs/>
          <w:color w:val="0D0D14"/>
          <w:sz w:val="20"/>
          <w:szCs w:val="20"/>
          <w:lang w:val="en-GB"/>
        </w:rPr>
      </w:pPr>
      <w:r w:rsidRPr="00AA437A">
        <w:rPr>
          <w:rFonts w:ascii="FF DIN for PUMA" w:hAnsi="FF DIN for PUMA"/>
          <w:b/>
          <w:bCs/>
          <w:color w:val="000000"/>
          <w:sz w:val="20"/>
          <w:szCs w:val="20"/>
        </w:rPr>
        <w:t xml:space="preserve">Herzogenaurach, </w:t>
      </w:r>
      <w:r w:rsidR="00703F3A">
        <w:rPr>
          <w:rFonts w:ascii="FF DIN for PUMA" w:hAnsi="FF DIN for PUMA"/>
          <w:b/>
          <w:bCs/>
          <w:color w:val="000000"/>
          <w:sz w:val="20"/>
          <w:szCs w:val="20"/>
        </w:rPr>
        <w:t>Germany</w:t>
      </w:r>
      <w:r w:rsidR="00703F3A" w:rsidRPr="00AA437A">
        <w:rPr>
          <w:rFonts w:ascii="FF DIN for PUMA" w:hAnsi="FF DIN for PUMA"/>
          <w:b/>
          <w:bCs/>
          <w:color w:val="000000"/>
          <w:sz w:val="20"/>
          <w:szCs w:val="20"/>
        </w:rPr>
        <w:t xml:space="preserve"> </w:t>
      </w:r>
      <w:r w:rsidRPr="00AA437A">
        <w:rPr>
          <w:rFonts w:ascii="FF DIN for PUMA" w:hAnsi="FF DIN for PUMA"/>
          <w:b/>
          <w:bCs/>
          <w:color w:val="000000"/>
          <w:sz w:val="20"/>
          <w:szCs w:val="20"/>
        </w:rPr>
        <w:t xml:space="preserve">– </w:t>
      </w:r>
      <w:r w:rsidR="00EC0A99">
        <w:rPr>
          <w:rFonts w:ascii="FF DIN for PUMA" w:hAnsi="FF DIN for PUMA"/>
          <w:b/>
          <w:bCs/>
          <w:color w:val="000000"/>
          <w:sz w:val="20"/>
          <w:szCs w:val="20"/>
        </w:rPr>
        <w:t>1</w:t>
      </w:r>
      <w:r w:rsidR="00424188">
        <w:rPr>
          <w:rFonts w:ascii="FF DIN for PUMA" w:hAnsi="FF DIN for PUMA"/>
          <w:b/>
          <w:bCs/>
          <w:color w:val="000000"/>
          <w:sz w:val="20"/>
          <w:szCs w:val="20"/>
        </w:rPr>
        <w:t>7</w:t>
      </w:r>
      <w:r w:rsidRPr="00AA437A">
        <w:rPr>
          <w:rFonts w:ascii="FF DIN for PUMA" w:hAnsi="FF DIN for PUMA"/>
          <w:b/>
          <w:bCs/>
          <w:color w:val="000000"/>
          <w:sz w:val="20"/>
          <w:szCs w:val="20"/>
        </w:rPr>
        <w:t xml:space="preserve"> </w:t>
      </w:r>
      <w:r w:rsidR="00EC0A99">
        <w:rPr>
          <w:rFonts w:ascii="FF DIN for PUMA" w:hAnsi="FF DIN for PUMA"/>
          <w:b/>
          <w:bCs/>
          <w:color w:val="000000"/>
          <w:sz w:val="20"/>
          <w:szCs w:val="20"/>
        </w:rPr>
        <w:t>March</w:t>
      </w:r>
      <w:r w:rsidRPr="00AA437A">
        <w:rPr>
          <w:rFonts w:ascii="FF DIN for PUMA" w:hAnsi="FF DIN for PUMA"/>
          <w:b/>
          <w:bCs/>
          <w:color w:val="000000"/>
          <w:sz w:val="20"/>
          <w:szCs w:val="20"/>
        </w:rPr>
        <w:t xml:space="preserve"> 2022</w:t>
      </w:r>
      <w:r w:rsidRPr="00AA437A">
        <w:rPr>
          <w:rStyle w:val="apple-converted-space"/>
          <w:rFonts w:ascii="FF DIN for PUMA" w:hAnsi="FF DIN for PUMA"/>
          <w:b/>
          <w:bCs/>
          <w:color w:val="000000"/>
          <w:sz w:val="20"/>
          <w:szCs w:val="20"/>
        </w:rPr>
        <w:t> </w:t>
      </w:r>
      <w:r w:rsidRPr="00AA437A">
        <w:rPr>
          <w:rFonts w:ascii="FF DIN for PUMA" w:hAnsi="FF DIN for PUMA"/>
          <w:b/>
          <w:bCs/>
          <w:color w:val="0D0D14"/>
          <w:sz w:val="20"/>
          <w:szCs w:val="20"/>
        </w:rPr>
        <w:t>—</w:t>
      </w:r>
      <w:r w:rsidRPr="00AA437A">
        <w:rPr>
          <w:rStyle w:val="apple-converted-space"/>
          <w:rFonts w:ascii="FF DIN for PUMA" w:hAnsi="FF DIN for PUMA"/>
          <w:color w:val="0D0D14"/>
          <w:sz w:val="20"/>
          <w:szCs w:val="20"/>
        </w:rPr>
        <w:t> </w:t>
      </w:r>
      <w:r w:rsidR="00D82BEA">
        <w:rPr>
          <w:rStyle w:val="apple-converted-space"/>
          <w:rFonts w:ascii="FF DIN for PUMA" w:hAnsi="FF DIN for PUMA"/>
          <w:color w:val="0D0D14"/>
          <w:sz w:val="20"/>
          <w:szCs w:val="20"/>
        </w:rPr>
        <w:t>Sport</w:t>
      </w:r>
      <w:r w:rsidR="00307C70">
        <w:rPr>
          <w:rStyle w:val="apple-converted-space"/>
          <w:rFonts w:ascii="FF DIN for PUMA" w:hAnsi="FF DIN for PUMA"/>
          <w:color w:val="0D0D14"/>
          <w:sz w:val="20"/>
          <w:szCs w:val="20"/>
        </w:rPr>
        <w:t>s</w:t>
      </w:r>
      <w:r w:rsidR="00D82BEA">
        <w:rPr>
          <w:rStyle w:val="apple-converted-space"/>
          <w:rFonts w:ascii="FF DIN for PUMA" w:hAnsi="FF DIN for PUMA"/>
          <w:color w:val="0D0D14"/>
          <w:sz w:val="20"/>
          <w:szCs w:val="20"/>
        </w:rPr>
        <w:t xml:space="preserve"> company PUMA </w:t>
      </w:r>
      <w:del w:id="0" w:author="Bartunek, Robert" w:date="2022-03-17T10:31:00Z">
        <w:r w:rsidR="00B14B03" w:rsidDel="00AD57EA">
          <w:rPr>
            <w:rStyle w:val="apple-converted-space"/>
            <w:rFonts w:ascii="FF DIN for PUMA" w:hAnsi="FF DIN for PUMA"/>
            <w:color w:val="0D0D14"/>
            <w:sz w:val="20"/>
            <w:szCs w:val="20"/>
          </w:rPr>
          <w:delText xml:space="preserve">announces </w:delText>
        </w:r>
        <w:r w:rsidR="004676BA" w:rsidDel="00AD57EA">
          <w:rPr>
            <w:rStyle w:val="apple-converted-space"/>
            <w:rFonts w:ascii="FF DIN for PUMA" w:hAnsi="FF DIN for PUMA"/>
            <w:color w:val="0D0D14"/>
            <w:sz w:val="20"/>
            <w:szCs w:val="20"/>
          </w:rPr>
          <w:delText>the partnership with</w:delText>
        </w:r>
      </w:del>
      <w:ins w:id="1" w:author="Bartunek, Robert" w:date="2022-03-17T10:31:00Z">
        <w:r w:rsidR="00AD57EA">
          <w:rPr>
            <w:rStyle w:val="apple-converted-space"/>
            <w:rFonts w:ascii="FF DIN for PUMA" w:hAnsi="FF DIN for PUMA"/>
            <w:color w:val="0D0D14"/>
            <w:sz w:val="20"/>
            <w:szCs w:val="20"/>
          </w:rPr>
          <w:t>will join the</w:t>
        </w:r>
      </w:ins>
      <w:r w:rsidR="00307C70">
        <w:rPr>
          <w:rStyle w:val="apple-converted-space"/>
          <w:rFonts w:ascii="FF DIN for PUMA" w:hAnsi="FF DIN for PUMA"/>
          <w:color w:val="0D0D14"/>
          <w:sz w:val="20"/>
          <w:szCs w:val="20"/>
        </w:rPr>
        <w:t xml:space="preserve"> </w:t>
      </w:r>
      <w:r w:rsidR="002D3338" w:rsidRPr="002D3338">
        <w:rPr>
          <w:rFonts w:ascii="FF DIN for PUMA" w:hAnsi="FF DIN for PUMA"/>
          <w:iCs/>
          <w:color w:val="0D0D14"/>
          <w:sz w:val="20"/>
          <w:szCs w:val="20"/>
          <w:lang w:val="en-GB"/>
        </w:rPr>
        <w:t>Alfa Romeo F1 Team ORLEN</w:t>
      </w:r>
      <w:r w:rsidR="004676BA">
        <w:rPr>
          <w:rFonts w:ascii="FF DIN for PUMA" w:hAnsi="FF DIN for PUMA"/>
          <w:iCs/>
          <w:color w:val="0D0D14"/>
          <w:sz w:val="20"/>
          <w:szCs w:val="20"/>
          <w:lang w:val="en-GB"/>
        </w:rPr>
        <w:t xml:space="preserve"> </w:t>
      </w:r>
      <w:r w:rsidR="006F3D7E">
        <w:rPr>
          <w:rFonts w:ascii="FF DIN for PUMA" w:hAnsi="FF DIN for PUMA"/>
          <w:iCs/>
          <w:color w:val="0D0D14"/>
          <w:sz w:val="20"/>
          <w:szCs w:val="20"/>
          <w:lang w:val="en-GB"/>
        </w:rPr>
        <w:t>as the</w:t>
      </w:r>
      <w:r w:rsidR="002D3338" w:rsidRPr="002D3338">
        <w:rPr>
          <w:rFonts w:ascii="FF DIN for PUMA" w:hAnsi="FF DIN for PUMA"/>
          <w:iCs/>
          <w:color w:val="0D0D14"/>
          <w:sz w:val="20"/>
          <w:szCs w:val="20"/>
          <w:lang w:val="en-GB"/>
        </w:rPr>
        <w:t xml:space="preserve"> new official race gear supplier. PUMA will provide the full range of items worn by the team’s drivers, Valtteri Bottas and Zhou Guanyu, as they prepare to compete in the first race of the 2022 Formula One season in Bahrain</w:t>
      </w:r>
      <w:r w:rsidR="006F3D7E">
        <w:rPr>
          <w:rFonts w:ascii="FF DIN for PUMA" w:hAnsi="FF DIN for PUMA"/>
          <w:iCs/>
          <w:color w:val="0D0D14"/>
          <w:sz w:val="20"/>
          <w:szCs w:val="20"/>
          <w:lang w:val="en-GB"/>
        </w:rPr>
        <w:t>.</w:t>
      </w:r>
      <w:ins w:id="2" w:author="Bartunek, Robert" w:date="2022-03-17T10:32:00Z">
        <w:r w:rsidR="00AD57EA">
          <w:rPr>
            <w:rFonts w:ascii="FF DIN for PUMA" w:hAnsi="FF DIN for PUMA"/>
            <w:iCs/>
            <w:color w:val="0D0D14"/>
            <w:sz w:val="20"/>
            <w:szCs w:val="20"/>
            <w:lang w:val="en-GB"/>
          </w:rPr>
          <w:t xml:space="preserve"> </w:t>
        </w:r>
      </w:ins>
      <w:del w:id="3" w:author="Bartunek, Robert" w:date="2022-03-17T10:32:00Z">
        <w:r w:rsidR="006F3D7E" w:rsidDel="00AD57EA">
          <w:rPr>
            <w:rFonts w:ascii="FF DIN for PUMA" w:hAnsi="FF DIN for PUMA"/>
            <w:iCs/>
            <w:color w:val="0D0D14"/>
            <w:sz w:val="20"/>
            <w:szCs w:val="20"/>
            <w:lang w:val="en-GB"/>
          </w:rPr>
          <w:delText xml:space="preserve"> </w:delText>
        </w:r>
        <w:r w:rsidR="00AE0A33" w:rsidDel="00AD57EA">
          <w:rPr>
            <w:rFonts w:ascii="FF DIN for PUMA" w:hAnsi="FF DIN for PUMA"/>
            <w:iCs/>
            <w:color w:val="0D0D14"/>
            <w:sz w:val="20"/>
            <w:szCs w:val="20"/>
            <w:lang w:val="en-GB"/>
          </w:rPr>
          <w:delText xml:space="preserve">On top </w:delText>
        </w:r>
      </w:del>
      <w:r w:rsidR="00862088">
        <w:rPr>
          <w:rFonts w:ascii="FF DIN for PUMA" w:hAnsi="FF DIN for PUMA"/>
          <w:iCs/>
          <w:color w:val="0D0D14"/>
          <w:sz w:val="20"/>
          <w:szCs w:val="20"/>
          <w:lang w:val="en-GB"/>
        </w:rPr>
        <w:t>PUMA will</w:t>
      </w:r>
      <w:ins w:id="4" w:author="Bartunek, Robert" w:date="2022-03-17T10:32:00Z">
        <w:r w:rsidR="00AD57EA">
          <w:rPr>
            <w:rFonts w:ascii="FF DIN for PUMA" w:hAnsi="FF DIN for PUMA"/>
            <w:iCs/>
            <w:color w:val="0D0D14"/>
            <w:sz w:val="20"/>
            <w:szCs w:val="20"/>
            <w:lang w:val="en-GB"/>
          </w:rPr>
          <w:t xml:space="preserve"> also</w:t>
        </w:r>
      </w:ins>
      <w:r w:rsidR="00862088">
        <w:rPr>
          <w:rFonts w:ascii="FF DIN for PUMA" w:hAnsi="FF DIN for PUMA"/>
          <w:iCs/>
          <w:color w:val="0D0D14"/>
          <w:sz w:val="20"/>
          <w:szCs w:val="20"/>
          <w:lang w:val="en-GB"/>
        </w:rPr>
        <w:t xml:space="preserve"> provide </w:t>
      </w:r>
      <w:r w:rsidR="002D3338" w:rsidRPr="002D3338">
        <w:rPr>
          <w:rFonts w:ascii="FF DIN for PUMA" w:hAnsi="FF DIN for PUMA"/>
          <w:iCs/>
          <w:color w:val="0D0D14"/>
          <w:sz w:val="20"/>
          <w:szCs w:val="20"/>
          <w:lang w:val="en-GB"/>
        </w:rPr>
        <w:t xml:space="preserve">a dedicated training range for the team. </w:t>
      </w:r>
    </w:p>
    <w:p w14:paraId="15C51498" w14:textId="4A8F348E" w:rsidR="00862088" w:rsidDel="00AD57EA" w:rsidRDefault="00862088" w:rsidP="002D3338">
      <w:pPr>
        <w:jc w:val="both"/>
        <w:rPr>
          <w:del w:id="5" w:author="Bartunek, Robert" w:date="2022-03-17T10:33:00Z"/>
          <w:rFonts w:ascii="FF DIN for PUMA" w:hAnsi="FF DIN for PUMA"/>
          <w:iCs/>
          <w:color w:val="0D0D14"/>
          <w:sz w:val="20"/>
          <w:szCs w:val="20"/>
          <w:lang w:val="en-GB"/>
        </w:rPr>
      </w:pPr>
    </w:p>
    <w:p w14:paraId="72E0148F" w14:textId="77777777" w:rsidR="00AD57EA" w:rsidRPr="002D3338" w:rsidRDefault="00AD57EA" w:rsidP="002D3338">
      <w:pPr>
        <w:jc w:val="both"/>
        <w:rPr>
          <w:ins w:id="6" w:author="Bartunek, Robert" w:date="2022-03-17T10:33:00Z"/>
          <w:rFonts w:ascii="FF DIN for PUMA" w:hAnsi="FF DIN for PUMA"/>
          <w:iCs/>
          <w:color w:val="0D0D14"/>
          <w:sz w:val="20"/>
          <w:szCs w:val="20"/>
          <w:lang w:val="en-GB"/>
        </w:rPr>
      </w:pPr>
    </w:p>
    <w:p w14:paraId="44883226" w14:textId="4359F778" w:rsidR="002D3338" w:rsidRDefault="00AD57EA" w:rsidP="002D3338">
      <w:pPr>
        <w:jc w:val="both"/>
        <w:rPr>
          <w:ins w:id="7" w:author="Bartunek, Robert" w:date="2022-03-17T10:44:00Z"/>
          <w:rFonts w:ascii="FF DIN for PUMA" w:hAnsi="FF DIN for PUMA"/>
          <w:iCs/>
          <w:color w:val="0D0D14"/>
          <w:sz w:val="20"/>
          <w:szCs w:val="20"/>
          <w:lang w:val="en-GB"/>
        </w:rPr>
      </w:pPr>
      <w:ins w:id="8" w:author="Bartunek, Robert" w:date="2022-03-17T10:36:00Z">
        <w:r>
          <w:rPr>
            <w:rFonts w:ascii="FF DIN for PUMA" w:hAnsi="FF DIN for PUMA"/>
            <w:bCs/>
            <w:iCs/>
            <w:color w:val="0D0D14"/>
            <w:sz w:val="20"/>
            <w:szCs w:val="20"/>
            <w:lang w:val="en-GB"/>
          </w:rPr>
          <w:t xml:space="preserve">The latest member of the PUMA family, </w:t>
        </w:r>
      </w:ins>
      <w:del w:id="9" w:author="Bartunek, Robert" w:date="2022-03-17T10:33:00Z">
        <w:r w:rsidR="00977BFA" w:rsidDel="00AD57EA">
          <w:rPr>
            <w:rFonts w:ascii="FF DIN for PUMA" w:hAnsi="FF DIN for PUMA"/>
            <w:bCs/>
            <w:iCs/>
            <w:color w:val="0D0D14"/>
            <w:sz w:val="20"/>
            <w:szCs w:val="20"/>
            <w:lang w:val="en-GB"/>
          </w:rPr>
          <w:delText xml:space="preserve">A really strong partner is becoming part of the PUMA Family: </w:delText>
        </w:r>
      </w:del>
      <w:r w:rsidR="00A86484" w:rsidRPr="002D3338">
        <w:rPr>
          <w:rFonts w:ascii="FF DIN for PUMA" w:hAnsi="FF DIN for PUMA"/>
          <w:bCs/>
          <w:iCs/>
          <w:color w:val="0D0D14"/>
          <w:sz w:val="20"/>
          <w:szCs w:val="20"/>
          <w:lang w:val="en-GB"/>
        </w:rPr>
        <w:t>Alfa Romeo F1 Team ORLEN</w:t>
      </w:r>
      <w:ins w:id="10" w:author="Bartunek, Robert" w:date="2022-03-17T10:36:00Z">
        <w:r>
          <w:rPr>
            <w:rFonts w:ascii="FF DIN for PUMA" w:hAnsi="FF DIN for PUMA"/>
            <w:bCs/>
            <w:iCs/>
            <w:color w:val="0D0D14"/>
            <w:sz w:val="20"/>
            <w:szCs w:val="20"/>
            <w:lang w:val="en-GB"/>
          </w:rPr>
          <w:t>,</w:t>
        </w:r>
      </w:ins>
      <w:r w:rsidR="00A86484" w:rsidRPr="00A86484">
        <w:rPr>
          <w:rFonts w:ascii="FF DIN for PUMA" w:hAnsi="FF DIN for PUMA"/>
          <w:iCs/>
          <w:color w:val="0D0D14"/>
          <w:sz w:val="20"/>
          <w:szCs w:val="20"/>
          <w:lang w:val="en-GB"/>
        </w:rPr>
        <w:t xml:space="preserve"> </w:t>
      </w:r>
      <w:del w:id="11" w:author="Bartunek, Robert" w:date="2022-03-17T10:35:00Z">
        <w:r w:rsidR="00A86484" w:rsidDel="00AD57EA">
          <w:rPr>
            <w:rFonts w:ascii="FF DIN for PUMA" w:hAnsi="FF DIN for PUMA"/>
            <w:iCs/>
            <w:color w:val="0D0D14"/>
            <w:sz w:val="20"/>
            <w:szCs w:val="20"/>
            <w:lang w:val="en-GB"/>
          </w:rPr>
          <w:delText>is offering</w:delText>
        </w:r>
      </w:del>
      <w:ins w:id="12" w:author="Bartunek, Robert" w:date="2022-03-17T10:35:00Z">
        <w:r>
          <w:rPr>
            <w:rFonts w:ascii="FF DIN for PUMA" w:hAnsi="FF DIN for PUMA"/>
            <w:iCs/>
            <w:color w:val="0D0D14"/>
            <w:sz w:val="20"/>
            <w:szCs w:val="20"/>
            <w:lang w:val="en-GB"/>
          </w:rPr>
          <w:t>has</w:t>
        </w:r>
      </w:ins>
      <w:r w:rsidR="00A86484">
        <w:rPr>
          <w:rFonts w:ascii="FF DIN for PUMA" w:hAnsi="FF DIN for PUMA"/>
          <w:iCs/>
          <w:color w:val="0D0D14"/>
          <w:sz w:val="20"/>
          <w:szCs w:val="20"/>
          <w:lang w:val="en-GB"/>
        </w:rPr>
        <w:t xml:space="preserve"> a</w:t>
      </w:r>
      <w:r w:rsidR="00995FFA">
        <w:rPr>
          <w:rFonts w:ascii="FF DIN for PUMA" w:hAnsi="FF DIN for PUMA"/>
          <w:iCs/>
          <w:color w:val="0D0D14"/>
          <w:sz w:val="20"/>
          <w:szCs w:val="20"/>
          <w:lang w:val="en-GB"/>
        </w:rPr>
        <w:t xml:space="preserve"> </w:t>
      </w:r>
      <w:r w:rsidR="007A50E2">
        <w:rPr>
          <w:rFonts w:ascii="FF DIN for PUMA" w:hAnsi="FF DIN for PUMA"/>
          <w:iCs/>
          <w:color w:val="0D0D14"/>
          <w:sz w:val="20"/>
          <w:szCs w:val="20"/>
          <w:lang w:val="en-GB"/>
        </w:rPr>
        <w:t>long-lasting</w:t>
      </w:r>
      <w:r w:rsidR="00995FFA">
        <w:rPr>
          <w:rFonts w:ascii="FF DIN for PUMA" w:hAnsi="FF DIN for PUMA"/>
          <w:iCs/>
          <w:color w:val="0D0D14"/>
          <w:sz w:val="20"/>
          <w:szCs w:val="20"/>
          <w:lang w:val="en-GB"/>
        </w:rPr>
        <w:t xml:space="preserve"> legacy in motorsport</w:t>
      </w:r>
      <w:ins w:id="13" w:author="Bartunek, Robert" w:date="2022-03-17T10:50:00Z">
        <w:r w:rsidR="0098430E">
          <w:rPr>
            <w:rFonts w:ascii="FF DIN for PUMA" w:hAnsi="FF DIN for PUMA"/>
            <w:iCs/>
            <w:color w:val="0D0D14"/>
            <w:sz w:val="20"/>
            <w:szCs w:val="20"/>
            <w:lang w:val="en-GB"/>
          </w:rPr>
          <w:t>,</w:t>
        </w:r>
      </w:ins>
      <w:r w:rsidR="00995FFA">
        <w:rPr>
          <w:rFonts w:ascii="FF DIN for PUMA" w:hAnsi="FF DIN for PUMA"/>
          <w:iCs/>
          <w:color w:val="0D0D14"/>
          <w:sz w:val="20"/>
          <w:szCs w:val="20"/>
          <w:lang w:val="en-GB"/>
        </w:rPr>
        <w:t xml:space="preserve"> </w:t>
      </w:r>
      <w:r w:rsidR="00061A31">
        <w:rPr>
          <w:rFonts w:ascii="FF DIN for PUMA" w:hAnsi="FF DIN for PUMA"/>
          <w:iCs/>
          <w:color w:val="0D0D14"/>
          <w:sz w:val="20"/>
          <w:szCs w:val="20"/>
          <w:lang w:val="en-GB"/>
        </w:rPr>
        <w:t>combined with</w:t>
      </w:r>
      <w:r w:rsidR="00995FFA">
        <w:rPr>
          <w:rFonts w:ascii="FF DIN for PUMA" w:hAnsi="FF DIN for PUMA"/>
          <w:iCs/>
          <w:color w:val="0D0D14"/>
          <w:sz w:val="20"/>
          <w:szCs w:val="20"/>
          <w:lang w:val="en-GB"/>
        </w:rPr>
        <w:t xml:space="preserve"> a</w:t>
      </w:r>
      <w:r w:rsidR="00061A31">
        <w:rPr>
          <w:rFonts w:ascii="FF DIN for PUMA" w:hAnsi="FF DIN for PUMA"/>
          <w:iCs/>
          <w:color w:val="0D0D14"/>
          <w:sz w:val="20"/>
          <w:szCs w:val="20"/>
          <w:lang w:val="en-GB"/>
        </w:rPr>
        <w:t>n exciting driver pairing</w:t>
      </w:r>
      <w:r w:rsidR="00A86484">
        <w:rPr>
          <w:rFonts w:ascii="FF DIN for PUMA" w:hAnsi="FF DIN for PUMA"/>
          <w:iCs/>
          <w:color w:val="0D0D14"/>
          <w:sz w:val="20"/>
          <w:szCs w:val="20"/>
          <w:lang w:val="en-GB"/>
        </w:rPr>
        <w:t xml:space="preserve"> in Formula One for 2022. </w:t>
      </w:r>
      <w:r w:rsidR="005732AA">
        <w:rPr>
          <w:rFonts w:ascii="FF DIN for PUMA" w:hAnsi="FF DIN for PUMA"/>
          <w:iCs/>
          <w:color w:val="0D0D14"/>
          <w:sz w:val="20"/>
          <w:szCs w:val="20"/>
          <w:lang w:val="en-GB"/>
        </w:rPr>
        <w:t>PUMA will</w:t>
      </w:r>
      <w:ins w:id="14" w:author="Bartunek, Robert" w:date="2022-03-17T10:36:00Z">
        <w:r>
          <w:rPr>
            <w:rFonts w:ascii="FF DIN for PUMA" w:hAnsi="FF DIN for PUMA"/>
            <w:iCs/>
            <w:color w:val="0D0D14"/>
            <w:sz w:val="20"/>
            <w:szCs w:val="20"/>
            <w:lang w:val="en-GB"/>
          </w:rPr>
          <w:t xml:space="preserve"> support </w:t>
        </w:r>
      </w:ins>
      <w:del w:id="15" w:author="Bartunek, Robert" w:date="2022-03-17T10:36:00Z">
        <w:r w:rsidR="005732AA" w:rsidDel="00AD57EA">
          <w:rPr>
            <w:rFonts w:ascii="FF DIN for PUMA" w:hAnsi="FF DIN for PUMA"/>
            <w:iCs/>
            <w:color w:val="0D0D14"/>
            <w:sz w:val="20"/>
            <w:szCs w:val="20"/>
            <w:lang w:val="en-GB"/>
          </w:rPr>
          <w:delText xml:space="preserve"> be supporting </w:delText>
        </w:r>
      </w:del>
      <w:r w:rsidR="005732AA">
        <w:rPr>
          <w:rFonts w:ascii="FF DIN for PUMA" w:hAnsi="FF DIN for PUMA"/>
          <w:iCs/>
          <w:color w:val="0D0D14"/>
          <w:sz w:val="20"/>
          <w:szCs w:val="20"/>
          <w:lang w:val="en-GB"/>
        </w:rPr>
        <w:t>the team with</w:t>
      </w:r>
      <w:r w:rsidR="00F56D64">
        <w:rPr>
          <w:rFonts w:ascii="FF DIN for PUMA" w:hAnsi="FF DIN for PUMA"/>
          <w:iCs/>
          <w:color w:val="0D0D14"/>
          <w:sz w:val="20"/>
          <w:szCs w:val="20"/>
          <w:lang w:val="en-GB"/>
        </w:rPr>
        <w:t xml:space="preserve"> the latest innovation and technology in race gear</w:t>
      </w:r>
      <w:r w:rsidR="00F04C01">
        <w:rPr>
          <w:rFonts w:ascii="FF DIN for PUMA" w:hAnsi="FF DIN for PUMA"/>
          <w:iCs/>
          <w:color w:val="0D0D14"/>
          <w:sz w:val="20"/>
          <w:szCs w:val="20"/>
          <w:lang w:val="en-GB"/>
        </w:rPr>
        <w:t xml:space="preserve"> offering super-light fabrics </w:t>
      </w:r>
      <w:r w:rsidR="00E658DB">
        <w:rPr>
          <w:rFonts w:ascii="FF DIN for PUMA" w:hAnsi="FF DIN for PUMA"/>
          <w:iCs/>
          <w:color w:val="0D0D14"/>
          <w:sz w:val="20"/>
          <w:szCs w:val="20"/>
          <w:lang w:val="en-GB"/>
        </w:rPr>
        <w:t xml:space="preserve">with the customized fit </w:t>
      </w:r>
      <w:r w:rsidR="00440544">
        <w:rPr>
          <w:rFonts w:ascii="FF DIN for PUMA" w:hAnsi="FF DIN for PUMA"/>
          <w:iCs/>
          <w:color w:val="0D0D14"/>
          <w:sz w:val="20"/>
          <w:szCs w:val="20"/>
          <w:lang w:val="en-GB"/>
        </w:rPr>
        <w:t>for the athletes</w:t>
      </w:r>
      <w:r w:rsidR="00FF7B6C">
        <w:rPr>
          <w:rFonts w:ascii="FF DIN for PUMA" w:hAnsi="FF DIN for PUMA"/>
          <w:iCs/>
          <w:color w:val="0D0D14"/>
          <w:sz w:val="20"/>
          <w:szCs w:val="20"/>
          <w:lang w:val="en-GB"/>
        </w:rPr>
        <w:t xml:space="preserve"> from overalls to boots.</w:t>
      </w:r>
      <w:r w:rsidR="00061A31">
        <w:rPr>
          <w:rFonts w:ascii="FF DIN for PUMA" w:hAnsi="FF DIN for PUMA"/>
          <w:iCs/>
          <w:color w:val="0D0D14"/>
          <w:sz w:val="20"/>
          <w:szCs w:val="20"/>
          <w:lang w:val="en-GB"/>
        </w:rPr>
        <w:t xml:space="preserve"> </w:t>
      </w:r>
      <w:r w:rsidR="00995FFA">
        <w:rPr>
          <w:rFonts w:ascii="FF DIN for PUMA" w:hAnsi="FF DIN for PUMA"/>
          <w:iCs/>
          <w:color w:val="0D0D14"/>
          <w:sz w:val="20"/>
          <w:szCs w:val="20"/>
          <w:lang w:val="en-GB"/>
        </w:rPr>
        <w:t xml:space="preserve"> </w:t>
      </w:r>
    </w:p>
    <w:p w14:paraId="05C09F92" w14:textId="5FFC8050" w:rsidR="007617B7" w:rsidRDefault="007617B7" w:rsidP="002D3338">
      <w:pPr>
        <w:jc w:val="both"/>
        <w:rPr>
          <w:ins w:id="16" w:author="Bartunek, Robert" w:date="2022-03-17T10:44:00Z"/>
          <w:rFonts w:ascii="FF DIN for PUMA" w:hAnsi="FF DIN for PUMA"/>
          <w:iCs/>
          <w:color w:val="0D0D14"/>
          <w:sz w:val="20"/>
          <w:szCs w:val="20"/>
          <w:lang w:val="en-GB"/>
        </w:rPr>
      </w:pPr>
    </w:p>
    <w:p w14:paraId="455E5285" w14:textId="5B1266AB" w:rsidR="007617B7" w:rsidRDefault="007617B7" w:rsidP="007617B7">
      <w:pPr>
        <w:jc w:val="both"/>
        <w:rPr>
          <w:ins w:id="17" w:author="Bartunek, Robert" w:date="2022-03-17T10:44:00Z"/>
          <w:rFonts w:ascii="FF DIN for PUMA" w:hAnsi="FF DIN for PUMA"/>
          <w:color w:val="0D0D14"/>
          <w:sz w:val="20"/>
          <w:szCs w:val="20"/>
          <w:lang w:val="en-GB"/>
        </w:rPr>
      </w:pPr>
      <w:ins w:id="18" w:author="Bartunek, Robert" w:date="2022-03-17T10:44:00Z">
        <w:r>
          <w:rPr>
            <w:rFonts w:ascii="FF DIN for PUMA" w:hAnsi="FF DIN for PUMA"/>
            <w:color w:val="0D0D14"/>
            <w:sz w:val="20"/>
            <w:szCs w:val="20"/>
            <w:lang w:val="en-GB"/>
          </w:rPr>
          <w:t>“</w:t>
        </w:r>
      </w:ins>
      <w:ins w:id="19" w:author="Bartunek, Robert" w:date="2022-03-17T10:46:00Z">
        <w:r>
          <w:rPr>
            <w:rFonts w:ascii="FF DIN for PUMA" w:hAnsi="FF DIN for PUMA"/>
            <w:color w:val="0D0D14"/>
            <w:sz w:val="20"/>
            <w:szCs w:val="20"/>
            <w:lang w:val="en-GB"/>
          </w:rPr>
          <w:t>There is g</w:t>
        </w:r>
        <w:r w:rsidRPr="002D3338">
          <w:rPr>
            <w:rFonts w:ascii="FF DIN for PUMA" w:hAnsi="FF DIN for PUMA"/>
            <w:color w:val="0D0D14"/>
            <w:sz w:val="20"/>
            <w:szCs w:val="20"/>
            <w:lang w:val="en-GB"/>
          </w:rPr>
          <w:t xml:space="preserve">reat potential in the cockpit of the Alfa Romeo F1 Team </w:t>
        </w:r>
        <w:proofErr w:type="gramStart"/>
        <w:r w:rsidRPr="002D3338">
          <w:rPr>
            <w:rFonts w:ascii="FF DIN for PUMA" w:hAnsi="FF DIN for PUMA"/>
            <w:color w:val="0D0D14"/>
            <w:sz w:val="20"/>
            <w:szCs w:val="20"/>
            <w:lang w:val="en-GB"/>
          </w:rPr>
          <w:t>ORLEN</w:t>
        </w:r>
        <w:proofErr w:type="gramEnd"/>
        <w:r w:rsidRPr="002D3338">
          <w:rPr>
            <w:rFonts w:ascii="FF DIN for PUMA" w:hAnsi="FF DIN for PUMA"/>
            <w:color w:val="0D0D14"/>
            <w:sz w:val="20"/>
            <w:szCs w:val="20"/>
            <w:lang w:val="en-GB"/>
          </w:rPr>
          <w:t xml:space="preserve"> and I can</w:t>
        </w:r>
        <w:r>
          <w:rPr>
            <w:rFonts w:ascii="FF DIN for PUMA" w:hAnsi="FF DIN for PUMA"/>
            <w:color w:val="0D0D14"/>
            <w:sz w:val="20"/>
            <w:szCs w:val="20"/>
            <w:lang w:val="en-GB"/>
          </w:rPr>
          <w:t>’</w:t>
        </w:r>
        <w:r w:rsidRPr="002D3338">
          <w:rPr>
            <w:rFonts w:ascii="FF DIN for PUMA" w:hAnsi="FF DIN for PUMA"/>
            <w:color w:val="0D0D14"/>
            <w:sz w:val="20"/>
            <w:szCs w:val="20"/>
            <w:lang w:val="en-GB"/>
          </w:rPr>
          <w:t>t wait to see them on their chase for the podium.</w:t>
        </w:r>
        <w:r>
          <w:rPr>
            <w:rFonts w:ascii="FF DIN for PUMA" w:hAnsi="FF DIN for PUMA"/>
            <w:color w:val="0D0D14"/>
            <w:sz w:val="20"/>
            <w:szCs w:val="20"/>
            <w:lang w:val="en-GB"/>
          </w:rPr>
          <w:t xml:space="preserve"> </w:t>
        </w:r>
      </w:ins>
      <w:ins w:id="20" w:author="Bartunek, Robert" w:date="2022-03-17T10:44:00Z">
        <w:r w:rsidRPr="002D3338">
          <w:rPr>
            <w:rFonts w:ascii="FF DIN for PUMA" w:hAnsi="FF DIN for PUMA"/>
            <w:color w:val="0D0D14"/>
            <w:sz w:val="20"/>
            <w:szCs w:val="20"/>
            <w:lang w:val="en-GB"/>
          </w:rPr>
          <w:t xml:space="preserve">We are really looking forward supporting Zhou </w:t>
        </w:r>
        <w:proofErr w:type="spellStart"/>
        <w:r w:rsidRPr="002D3338">
          <w:rPr>
            <w:rFonts w:ascii="FF DIN for PUMA" w:hAnsi="FF DIN for PUMA"/>
            <w:color w:val="0D0D14"/>
            <w:sz w:val="20"/>
            <w:szCs w:val="20"/>
            <w:lang w:val="en-GB"/>
          </w:rPr>
          <w:t>Guanyu</w:t>
        </w:r>
        <w:proofErr w:type="spellEnd"/>
        <w:r w:rsidRPr="002D3338">
          <w:rPr>
            <w:rFonts w:ascii="FF DIN for PUMA" w:hAnsi="FF DIN for PUMA"/>
            <w:color w:val="0D0D14"/>
            <w:sz w:val="20"/>
            <w:szCs w:val="20"/>
            <w:lang w:val="en-GB"/>
          </w:rPr>
          <w:t xml:space="preserve"> as the first Chinese Formula One </w:t>
        </w:r>
        <w:r>
          <w:rPr>
            <w:rFonts w:ascii="FF DIN for PUMA" w:hAnsi="FF DIN for PUMA"/>
            <w:color w:val="0D0D14"/>
            <w:sz w:val="20"/>
            <w:szCs w:val="20"/>
            <w:lang w:val="en-GB"/>
          </w:rPr>
          <w:t>driver</w:t>
        </w:r>
        <w:r w:rsidRPr="002D3338">
          <w:rPr>
            <w:rFonts w:ascii="FF DIN for PUMA" w:hAnsi="FF DIN for PUMA"/>
            <w:color w:val="0D0D14"/>
            <w:sz w:val="20"/>
            <w:szCs w:val="20"/>
            <w:lang w:val="en-GB"/>
          </w:rPr>
          <w:t>. H</w:t>
        </w:r>
        <w:r>
          <w:rPr>
            <w:rFonts w:ascii="FF DIN for PUMA" w:hAnsi="FF DIN for PUMA"/>
            <w:color w:val="0D0D14"/>
            <w:sz w:val="20"/>
            <w:szCs w:val="20"/>
            <w:lang w:val="en-GB"/>
          </w:rPr>
          <w:t>is participation is</w:t>
        </w:r>
        <w:r w:rsidRPr="002D3338">
          <w:rPr>
            <w:rFonts w:ascii="FF DIN for PUMA" w:hAnsi="FF DIN for PUMA"/>
            <w:color w:val="0D0D14"/>
            <w:sz w:val="20"/>
            <w:szCs w:val="20"/>
            <w:lang w:val="en-GB"/>
          </w:rPr>
          <w:t xml:space="preserve"> a</w:t>
        </w:r>
        <w:r>
          <w:rPr>
            <w:rFonts w:ascii="FF DIN for PUMA" w:hAnsi="FF DIN for PUMA"/>
            <w:color w:val="0D0D14"/>
            <w:sz w:val="20"/>
            <w:szCs w:val="20"/>
            <w:lang w:val="en-GB"/>
          </w:rPr>
          <w:t>n important</w:t>
        </w:r>
        <w:r w:rsidRPr="002D3338">
          <w:rPr>
            <w:rFonts w:ascii="FF DIN for PUMA" w:hAnsi="FF DIN for PUMA"/>
            <w:color w:val="0D0D14"/>
            <w:sz w:val="20"/>
            <w:szCs w:val="20"/>
            <w:lang w:val="en-GB"/>
          </w:rPr>
          <w:t xml:space="preserve"> milestone to push the sport in his home country further</w:t>
        </w:r>
      </w:ins>
      <w:ins w:id="21" w:author="Bartunek, Robert" w:date="2022-03-17T10:45:00Z">
        <w:r>
          <w:rPr>
            <w:rFonts w:ascii="FF DIN for PUMA" w:hAnsi="FF DIN for PUMA"/>
            <w:color w:val="0D0D14"/>
            <w:sz w:val="20"/>
            <w:szCs w:val="20"/>
            <w:lang w:val="en-GB"/>
          </w:rPr>
          <w:t xml:space="preserve">,” said James Clark, Head of Sports Marketing Motorsport at PUMA. </w:t>
        </w:r>
        <w:proofErr w:type="gramStart"/>
        <w:r>
          <w:rPr>
            <w:rFonts w:ascii="FF DIN for PUMA" w:hAnsi="FF DIN for PUMA"/>
            <w:color w:val="0D0D14"/>
            <w:sz w:val="20"/>
            <w:szCs w:val="20"/>
            <w:lang w:val="en-GB"/>
          </w:rPr>
          <w:t>”</w:t>
        </w:r>
      </w:ins>
      <w:ins w:id="22" w:author="Bartunek, Robert" w:date="2022-03-17T10:44:00Z">
        <w:r w:rsidRPr="002D3338">
          <w:rPr>
            <w:rFonts w:ascii="FF DIN for PUMA" w:hAnsi="FF DIN for PUMA"/>
            <w:color w:val="0D0D14"/>
            <w:sz w:val="20"/>
            <w:szCs w:val="20"/>
            <w:lang w:val="en-GB"/>
          </w:rPr>
          <w:t>Moreover</w:t>
        </w:r>
        <w:proofErr w:type="gramEnd"/>
        <w:r w:rsidRPr="002D3338">
          <w:rPr>
            <w:rFonts w:ascii="FF DIN for PUMA" w:hAnsi="FF DIN for PUMA"/>
            <w:color w:val="0D0D14"/>
            <w:sz w:val="20"/>
            <w:szCs w:val="20"/>
            <w:lang w:val="en-GB"/>
          </w:rPr>
          <w:t xml:space="preserve">, it is a pleasure to continue working together with Valtteri </w:t>
        </w:r>
        <w:proofErr w:type="spellStart"/>
        <w:r w:rsidRPr="002D3338">
          <w:rPr>
            <w:rFonts w:ascii="FF DIN for PUMA" w:hAnsi="FF DIN for PUMA"/>
            <w:color w:val="0D0D14"/>
            <w:sz w:val="20"/>
            <w:szCs w:val="20"/>
            <w:lang w:val="en-GB"/>
          </w:rPr>
          <w:t>Bottas</w:t>
        </w:r>
        <w:proofErr w:type="spellEnd"/>
        <w:r w:rsidRPr="002D3338">
          <w:rPr>
            <w:rFonts w:ascii="FF DIN for PUMA" w:hAnsi="FF DIN for PUMA"/>
            <w:color w:val="0D0D14"/>
            <w:sz w:val="20"/>
            <w:szCs w:val="20"/>
            <w:lang w:val="en-GB"/>
          </w:rPr>
          <w:t>, who has been part of the PUMA Family since 2017 already.</w:t>
        </w:r>
      </w:ins>
      <w:ins w:id="23" w:author="Bartunek, Robert" w:date="2022-03-17T10:46:00Z">
        <w:r>
          <w:rPr>
            <w:rFonts w:ascii="FF DIN for PUMA" w:hAnsi="FF DIN for PUMA"/>
            <w:color w:val="0D0D14"/>
            <w:sz w:val="20"/>
            <w:szCs w:val="20"/>
            <w:lang w:val="en-GB"/>
          </w:rPr>
          <w:t>”</w:t>
        </w:r>
      </w:ins>
    </w:p>
    <w:p w14:paraId="74D356C0" w14:textId="77777777" w:rsidR="007617B7" w:rsidDel="007617B7" w:rsidRDefault="007617B7" w:rsidP="002D3338">
      <w:pPr>
        <w:jc w:val="both"/>
        <w:rPr>
          <w:del w:id="24" w:author="Bartunek, Robert" w:date="2022-03-17T10:46:00Z"/>
          <w:rFonts w:ascii="FF DIN for PUMA" w:hAnsi="FF DIN for PUMA"/>
          <w:iCs/>
          <w:color w:val="0D0D14"/>
          <w:sz w:val="20"/>
          <w:szCs w:val="20"/>
          <w:lang w:val="en-GB"/>
        </w:rPr>
      </w:pPr>
    </w:p>
    <w:p w14:paraId="109122B3" w14:textId="77777777" w:rsidR="00C15F17" w:rsidRPr="002D3338" w:rsidRDefault="00C15F17" w:rsidP="002D3338">
      <w:pPr>
        <w:jc w:val="both"/>
        <w:rPr>
          <w:rFonts w:ascii="FF DIN for PUMA" w:hAnsi="FF DIN for PUMA"/>
          <w:iCs/>
          <w:color w:val="0D0D14"/>
          <w:sz w:val="20"/>
          <w:szCs w:val="20"/>
          <w:lang w:val="en-GB"/>
        </w:rPr>
      </w:pPr>
    </w:p>
    <w:p w14:paraId="37F8AADB" w14:textId="0594FD88" w:rsidR="002D3338" w:rsidRDefault="002D3338" w:rsidP="002D3338">
      <w:pPr>
        <w:jc w:val="both"/>
        <w:rPr>
          <w:rFonts w:ascii="FF DIN for PUMA" w:hAnsi="FF DIN for PUMA"/>
          <w:iCs/>
          <w:color w:val="0D0D14"/>
          <w:sz w:val="20"/>
          <w:szCs w:val="20"/>
          <w:lang w:val="en-GB"/>
        </w:rPr>
      </w:pPr>
      <w:r w:rsidRPr="002D3338">
        <w:rPr>
          <w:rFonts w:ascii="FF DIN for PUMA" w:hAnsi="FF DIN for PUMA"/>
          <w:iCs/>
          <w:color w:val="0D0D14"/>
          <w:sz w:val="20"/>
          <w:szCs w:val="20"/>
          <w:lang w:val="en-GB"/>
        </w:rPr>
        <w:t xml:space="preserve">In addition to racewear tailored to </w:t>
      </w:r>
      <w:del w:id="25" w:author="Bartunek, Robert" w:date="2022-03-17T10:38:00Z">
        <w:r w:rsidRPr="002D3338" w:rsidDel="008378A7">
          <w:rPr>
            <w:rFonts w:ascii="FF DIN for PUMA" w:hAnsi="FF DIN for PUMA"/>
            <w:iCs/>
            <w:color w:val="0D0D14"/>
            <w:sz w:val="20"/>
            <w:szCs w:val="20"/>
            <w:lang w:val="en-GB"/>
          </w:rPr>
          <w:delText>Valtteri’s and Zhou’s</w:delText>
        </w:r>
      </w:del>
      <w:ins w:id="26" w:author="Bartunek, Robert" w:date="2022-03-17T10:38:00Z">
        <w:r w:rsidR="008378A7">
          <w:rPr>
            <w:rFonts w:ascii="FF DIN for PUMA" w:hAnsi="FF DIN for PUMA"/>
            <w:iCs/>
            <w:color w:val="0D0D14"/>
            <w:sz w:val="20"/>
            <w:szCs w:val="20"/>
            <w:lang w:val="en-GB"/>
          </w:rPr>
          <w:t>the driver’s</w:t>
        </w:r>
      </w:ins>
      <w:r w:rsidRPr="002D3338">
        <w:rPr>
          <w:rFonts w:ascii="FF DIN for PUMA" w:hAnsi="FF DIN for PUMA"/>
          <w:iCs/>
          <w:color w:val="0D0D14"/>
          <w:sz w:val="20"/>
          <w:szCs w:val="20"/>
          <w:lang w:val="en-GB"/>
        </w:rPr>
        <w:t xml:space="preserve"> needs in the cockpit, PUMA will also make sure </w:t>
      </w:r>
      <w:r w:rsidR="00CE2A8A">
        <w:rPr>
          <w:rFonts w:ascii="FF DIN for PUMA" w:hAnsi="FF DIN for PUMA"/>
          <w:iCs/>
          <w:color w:val="0D0D14"/>
          <w:sz w:val="20"/>
          <w:szCs w:val="20"/>
          <w:lang w:val="en-GB"/>
        </w:rPr>
        <w:t xml:space="preserve">the </w:t>
      </w:r>
      <w:r w:rsidR="00CE2A8A" w:rsidRPr="002D3338">
        <w:rPr>
          <w:rFonts w:ascii="FF DIN for PUMA" w:hAnsi="FF DIN for PUMA"/>
          <w:iCs/>
          <w:color w:val="0D0D14"/>
          <w:sz w:val="20"/>
          <w:szCs w:val="20"/>
          <w:lang w:val="en-GB"/>
        </w:rPr>
        <w:t>Alfa</w:t>
      </w:r>
      <w:r w:rsidR="00D431DE" w:rsidRPr="002D3338">
        <w:rPr>
          <w:rFonts w:ascii="FF DIN for PUMA" w:hAnsi="FF DIN for PUMA"/>
          <w:bCs/>
          <w:iCs/>
          <w:color w:val="0D0D14"/>
          <w:sz w:val="20"/>
          <w:szCs w:val="20"/>
          <w:lang w:val="en-GB"/>
        </w:rPr>
        <w:t xml:space="preserve"> Romeo F1 Team ORLEN</w:t>
      </w:r>
      <w:r w:rsidR="00D431DE" w:rsidRPr="00D431DE">
        <w:rPr>
          <w:rFonts w:ascii="FF DIN for PUMA" w:hAnsi="FF DIN for PUMA"/>
          <w:iCs/>
          <w:color w:val="0D0D14"/>
          <w:sz w:val="20"/>
          <w:szCs w:val="20"/>
          <w:lang w:val="en-GB"/>
        </w:rPr>
        <w:t xml:space="preserve"> </w:t>
      </w:r>
      <w:r w:rsidRPr="002D3338">
        <w:rPr>
          <w:rFonts w:ascii="FF DIN for PUMA" w:hAnsi="FF DIN for PUMA"/>
          <w:iCs/>
          <w:color w:val="0D0D14"/>
          <w:sz w:val="20"/>
          <w:szCs w:val="20"/>
          <w:lang w:val="en-GB"/>
        </w:rPr>
        <w:t xml:space="preserve">crew </w:t>
      </w:r>
      <w:ins w:id="27" w:author="Bartunek, Robert" w:date="2022-03-17T10:38:00Z">
        <w:r w:rsidR="008378A7">
          <w:rPr>
            <w:rFonts w:ascii="FF DIN for PUMA" w:hAnsi="FF DIN for PUMA"/>
            <w:iCs/>
            <w:color w:val="0D0D14"/>
            <w:sz w:val="20"/>
            <w:szCs w:val="20"/>
            <w:lang w:val="en-GB"/>
          </w:rPr>
          <w:t xml:space="preserve">operates </w:t>
        </w:r>
      </w:ins>
      <w:del w:id="28" w:author="Bartunek, Robert" w:date="2022-03-17T10:38:00Z">
        <w:r w:rsidRPr="002D3338" w:rsidDel="008378A7">
          <w:rPr>
            <w:rFonts w:ascii="FF DIN for PUMA" w:hAnsi="FF DIN for PUMA"/>
            <w:iCs/>
            <w:color w:val="0D0D14"/>
            <w:sz w:val="20"/>
            <w:szCs w:val="20"/>
            <w:lang w:val="en-GB"/>
          </w:rPr>
          <w:delText xml:space="preserve">is operating </w:delText>
        </w:r>
      </w:del>
      <w:r w:rsidRPr="002D3338">
        <w:rPr>
          <w:rFonts w:ascii="FF DIN for PUMA" w:hAnsi="FF DIN for PUMA"/>
          <w:iCs/>
          <w:color w:val="0D0D14"/>
          <w:sz w:val="20"/>
          <w:szCs w:val="20"/>
          <w:lang w:val="en-GB"/>
        </w:rPr>
        <w:t xml:space="preserve">at the highest level both </w:t>
      </w:r>
      <w:del w:id="29" w:author="Bartunek, Robert" w:date="2022-03-17T10:38:00Z">
        <w:r w:rsidRPr="002D3338" w:rsidDel="008378A7">
          <w:rPr>
            <w:rFonts w:ascii="FF DIN for PUMA" w:hAnsi="FF DIN for PUMA"/>
            <w:iCs/>
            <w:color w:val="0D0D14"/>
            <w:sz w:val="20"/>
            <w:szCs w:val="20"/>
            <w:lang w:val="en-GB"/>
          </w:rPr>
          <w:delText xml:space="preserve">at </w:delText>
        </w:r>
      </w:del>
      <w:ins w:id="30" w:author="Bartunek, Robert" w:date="2022-03-17T10:38:00Z">
        <w:r w:rsidR="008378A7">
          <w:rPr>
            <w:rFonts w:ascii="FF DIN for PUMA" w:hAnsi="FF DIN for PUMA"/>
            <w:iCs/>
            <w:color w:val="0D0D14"/>
            <w:sz w:val="20"/>
            <w:szCs w:val="20"/>
            <w:lang w:val="en-GB"/>
          </w:rPr>
          <w:t>on</w:t>
        </w:r>
        <w:r w:rsidR="008378A7" w:rsidRPr="002D3338">
          <w:rPr>
            <w:rFonts w:ascii="FF DIN for PUMA" w:hAnsi="FF DIN for PUMA"/>
            <w:iCs/>
            <w:color w:val="0D0D14"/>
            <w:sz w:val="20"/>
            <w:szCs w:val="20"/>
            <w:lang w:val="en-GB"/>
          </w:rPr>
          <w:t xml:space="preserve"> </w:t>
        </w:r>
      </w:ins>
      <w:r w:rsidRPr="002D3338">
        <w:rPr>
          <w:rFonts w:ascii="FF DIN for PUMA" w:hAnsi="FF DIN for PUMA"/>
          <w:iCs/>
          <w:color w:val="0D0D14"/>
          <w:sz w:val="20"/>
          <w:szCs w:val="20"/>
          <w:lang w:val="en-GB"/>
        </w:rPr>
        <w:t>the track and while preparing for the race weekend</w:t>
      </w:r>
      <w:r w:rsidR="00A35A29">
        <w:rPr>
          <w:rFonts w:ascii="FF DIN for PUMA" w:hAnsi="FF DIN for PUMA"/>
          <w:iCs/>
          <w:color w:val="0D0D14"/>
          <w:sz w:val="20"/>
          <w:szCs w:val="20"/>
          <w:lang w:val="en-GB"/>
        </w:rPr>
        <w:t xml:space="preserve">, </w:t>
      </w:r>
      <w:r w:rsidR="00E03D2E">
        <w:rPr>
          <w:rFonts w:ascii="FF DIN for PUMA" w:hAnsi="FF DIN for PUMA"/>
          <w:iCs/>
          <w:color w:val="0D0D14"/>
          <w:sz w:val="20"/>
          <w:szCs w:val="20"/>
          <w:lang w:val="en-GB"/>
        </w:rPr>
        <w:t>supporting the</w:t>
      </w:r>
      <w:r w:rsidR="00C15F17">
        <w:rPr>
          <w:rFonts w:ascii="FF DIN for PUMA" w:hAnsi="FF DIN for PUMA"/>
          <w:iCs/>
          <w:color w:val="0D0D14"/>
          <w:sz w:val="20"/>
          <w:szCs w:val="20"/>
          <w:lang w:val="en-GB"/>
        </w:rPr>
        <w:t xml:space="preserve"> team with the latest</w:t>
      </w:r>
      <w:r w:rsidR="00C233EE">
        <w:rPr>
          <w:rFonts w:ascii="FF DIN for PUMA" w:hAnsi="FF DIN for PUMA"/>
          <w:iCs/>
          <w:color w:val="0D0D14"/>
          <w:sz w:val="20"/>
          <w:szCs w:val="20"/>
          <w:lang w:val="en-GB"/>
        </w:rPr>
        <w:t xml:space="preserve"> </w:t>
      </w:r>
      <w:r w:rsidRPr="002D3338">
        <w:rPr>
          <w:rFonts w:ascii="FF DIN for PUMA" w:hAnsi="FF DIN for PUMA"/>
          <w:iCs/>
          <w:color w:val="0D0D14"/>
          <w:sz w:val="20"/>
          <w:szCs w:val="20"/>
          <w:lang w:val="en-GB"/>
        </w:rPr>
        <w:t>training gear</w:t>
      </w:r>
      <w:r w:rsidR="00C15F17">
        <w:rPr>
          <w:rFonts w:ascii="FF DIN for PUMA" w:hAnsi="FF DIN for PUMA"/>
          <w:iCs/>
          <w:color w:val="0D0D14"/>
          <w:sz w:val="20"/>
          <w:szCs w:val="20"/>
          <w:lang w:val="en-GB"/>
        </w:rPr>
        <w:t>.</w:t>
      </w:r>
    </w:p>
    <w:p w14:paraId="601F3BFC" w14:textId="77777777" w:rsidR="00C15F17" w:rsidRPr="002D3338" w:rsidRDefault="00C15F17" w:rsidP="002D3338">
      <w:pPr>
        <w:jc w:val="both"/>
        <w:rPr>
          <w:rFonts w:ascii="FF DIN for PUMA" w:hAnsi="FF DIN for PUMA"/>
          <w:iCs/>
          <w:color w:val="0D0D14"/>
          <w:sz w:val="20"/>
          <w:szCs w:val="20"/>
          <w:lang w:val="en-GB"/>
        </w:rPr>
      </w:pPr>
    </w:p>
    <w:p w14:paraId="59BF5F3C" w14:textId="68DF7937" w:rsidR="002D3338" w:rsidRPr="002D3338" w:rsidRDefault="002863D8" w:rsidP="002D3338">
      <w:pPr>
        <w:jc w:val="both"/>
        <w:rPr>
          <w:rFonts w:ascii="FF DIN for PUMA" w:hAnsi="FF DIN for PUMA"/>
          <w:iCs/>
          <w:color w:val="0D0D14"/>
          <w:sz w:val="20"/>
          <w:szCs w:val="20"/>
          <w:lang w:val="en-GB"/>
        </w:rPr>
      </w:pPr>
      <w:r>
        <w:rPr>
          <w:rFonts w:ascii="FF DIN for PUMA" w:hAnsi="FF DIN for PUMA"/>
          <w:iCs/>
          <w:color w:val="0D0D14"/>
          <w:sz w:val="20"/>
          <w:szCs w:val="20"/>
          <w:lang w:val="en-GB"/>
        </w:rPr>
        <w:t>To complete the full package</w:t>
      </w:r>
      <w:ins w:id="31" w:author="Bartunek, Robert" w:date="2022-03-17T10:38:00Z">
        <w:r w:rsidR="008378A7">
          <w:rPr>
            <w:rFonts w:ascii="FF DIN for PUMA" w:hAnsi="FF DIN for PUMA"/>
            <w:iCs/>
            <w:color w:val="0D0D14"/>
            <w:sz w:val="20"/>
            <w:szCs w:val="20"/>
            <w:lang w:val="en-GB"/>
          </w:rPr>
          <w:t>,</w:t>
        </w:r>
      </w:ins>
      <w:r>
        <w:rPr>
          <w:rFonts w:ascii="FF DIN for PUMA" w:hAnsi="FF DIN for PUMA"/>
          <w:iCs/>
          <w:color w:val="0D0D14"/>
          <w:sz w:val="20"/>
          <w:szCs w:val="20"/>
          <w:lang w:val="en-GB"/>
        </w:rPr>
        <w:t xml:space="preserve"> PUMA will </w:t>
      </w:r>
      <w:r w:rsidR="002D3338" w:rsidRPr="002D3338">
        <w:rPr>
          <w:rFonts w:ascii="FF DIN for PUMA" w:hAnsi="FF DIN for PUMA"/>
          <w:iCs/>
          <w:color w:val="0D0D14"/>
          <w:sz w:val="20"/>
          <w:szCs w:val="20"/>
          <w:lang w:val="en-GB"/>
        </w:rPr>
        <w:t xml:space="preserve">provide Alfa Romeo F1 Team ORLEN with footwear: the team will </w:t>
      </w:r>
      <w:ins w:id="32" w:author="Bartunek, Robert" w:date="2022-03-17T10:38:00Z">
        <w:r w:rsidR="008378A7">
          <w:rPr>
            <w:rFonts w:ascii="FF DIN for PUMA" w:hAnsi="FF DIN for PUMA"/>
            <w:iCs/>
            <w:color w:val="0D0D14"/>
            <w:sz w:val="20"/>
            <w:szCs w:val="20"/>
            <w:lang w:val="en-GB"/>
          </w:rPr>
          <w:t xml:space="preserve">wear </w:t>
        </w:r>
      </w:ins>
      <w:del w:id="33" w:author="Bartunek, Robert" w:date="2022-03-17T10:38:00Z">
        <w:r w:rsidR="002D3338" w:rsidRPr="002D3338" w:rsidDel="008378A7">
          <w:rPr>
            <w:rFonts w:ascii="FF DIN for PUMA" w:hAnsi="FF DIN for PUMA"/>
            <w:iCs/>
            <w:color w:val="0D0D14"/>
            <w:sz w:val="20"/>
            <w:szCs w:val="20"/>
            <w:lang w:val="en-GB"/>
          </w:rPr>
          <w:delText xml:space="preserve">be wearing </w:delText>
        </w:r>
      </w:del>
      <w:r w:rsidR="002D3338" w:rsidRPr="002D3338">
        <w:rPr>
          <w:rFonts w:ascii="FF DIN for PUMA" w:hAnsi="FF DIN for PUMA"/>
          <w:iCs/>
          <w:color w:val="0D0D14"/>
          <w:sz w:val="20"/>
          <w:szCs w:val="20"/>
          <w:lang w:val="en-GB"/>
        </w:rPr>
        <w:t xml:space="preserve">the brand’s </w:t>
      </w:r>
      <w:del w:id="34" w:author="Bartunek, Robert" w:date="2022-03-17T10:39:00Z">
        <w:r w:rsidR="002D3338" w:rsidRPr="002D3338" w:rsidDel="008378A7">
          <w:rPr>
            <w:rFonts w:ascii="FF DIN for PUMA" w:hAnsi="FF DIN for PUMA"/>
            <w:iCs/>
            <w:color w:val="0D0D14"/>
            <w:sz w:val="20"/>
            <w:szCs w:val="20"/>
            <w:lang w:val="en-GB"/>
          </w:rPr>
          <w:delText xml:space="preserve">shoes </w:delText>
        </w:r>
      </w:del>
      <w:ins w:id="35" w:author="Bartunek, Robert" w:date="2022-03-17T10:39:00Z">
        <w:r w:rsidR="008378A7">
          <w:rPr>
            <w:rFonts w:ascii="FF DIN for PUMA" w:hAnsi="FF DIN for PUMA"/>
            <w:iCs/>
            <w:color w:val="0D0D14"/>
            <w:sz w:val="20"/>
            <w:szCs w:val="20"/>
            <w:lang w:val="en-GB"/>
          </w:rPr>
          <w:t>sneakers</w:t>
        </w:r>
        <w:r w:rsidR="008378A7" w:rsidRPr="002D3338">
          <w:rPr>
            <w:rFonts w:ascii="FF DIN for PUMA" w:hAnsi="FF DIN for PUMA"/>
            <w:iCs/>
            <w:color w:val="0D0D14"/>
            <w:sz w:val="20"/>
            <w:szCs w:val="20"/>
            <w:lang w:val="en-GB"/>
          </w:rPr>
          <w:t xml:space="preserve"> </w:t>
        </w:r>
      </w:ins>
      <w:r w:rsidR="002D3338" w:rsidRPr="002D3338">
        <w:rPr>
          <w:rFonts w:ascii="FF DIN for PUMA" w:hAnsi="FF DIN for PUMA"/>
          <w:iCs/>
          <w:color w:val="0D0D14"/>
          <w:sz w:val="20"/>
          <w:szCs w:val="20"/>
          <w:lang w:val="en-GB"/>
        </w:rPr>
        <w:t xml:space="preserve">trackside </w:t>
      </w:r>
      <w:del w:id="36" w:author="Bartunek, Robert" w:date="2022-03-17T10:39:00Z">
        <w:r w:rsidR="002D3338" w:rsidRPr="002D3338" w:rsidDel="008378A7">
          <w:rPr>
            <w:rFonts w:ascii="FF DIN for PUMA" w:hAnsi="FF DIN for PUMA"/>
            <w:iCs/>
            <w:color w:val="0D0D14"/>
            <w:sz w:val="20"/>
            <w:szCs w:val="20"/>
            <w:lang w:val="en-GB"/>
          </w:rPr>
          <w:delText xml:space="preserve">and </w:delText>
        </w:r>
      </w:del>
      <w:r w:rsidR="002D3338" w:rsidRPr="002D3338">
        <w:rPr>
          <w:rFonts w:ascii="FF DIN for PUMA" w:hAnsi="FF DIN for PUMA"/>
          <w:iCs/>
          <w:color w:val="0D0D14"/>
          <w:sz w:val="20"/>
          <w:szCs w:val="20"/>
          <w:lang w:val="en-GB"/>
        </w:rPr>
        <w:t>as part of their travel gear</w:t>
      </w:r>
      <w:ins w:id="37" w:author="Bartunek, Robert" w:date="2022-03-17T10:39:00Z">
        <w:r w:rsidR="008378A7">
          <w:rPr>
            <w:rFonts w:ascii="FF DIN for PUMA" w:hAnsi="FF DIN for PUMA"/>
            <w:iCs/>
            <w:color w:val="0D0D14"/>
            <w:sz w:val="20"/>
            <w:szCs w:val="20"/>
            <w:lang w:val="en-GB"/>
          </w:rPr>
          <w:t>,</w:t>
        </w:r>
      </w:ins>
      <w:r w:rsidR="002D3338" w:rsidRPr="002D3338">
        <w:rPr>
          <w:rFonts w:ascii="FF DIN for PUMA" w:hAnsi="FF DIN for PUMA"/>
          <w:iCs/>
          <w:color w:val="0D0D14"/>
          <w:sz w:val="20"/>
          <w:szCs w:val="20"/>
          <w:lang w:val="en-GB"/>
        </w:rPr>
        <w:t xml:space="preserve"> as they move around the world during the 2022 season.</w:t>
      </w:r>
    </w:p>
    <w:p w14:paraId="1DB56C2C" w14:textId="379C26A4" w:rsidR="002D3338" w:rsidRDefault="002D3338" w:rsidP="002D3338">
      <w:pPr>
        <w:jc w:val="both"/>
        <w:rPr>
          <w:rFonts w:ascii="FF DIN for PUMA" w:hAnsi="FF DIN for PUMA"/>
          <w:color w:val="0D0D14"/>
          <w:sz w:val="20"/>
          <w:szCs w:val="20"/>
          <w:lang w:val="en-GB"/>
        </w:rPr>
      </w:pPr>
      <w:r w:rsidRPr="002D3338">
        <w:rPr>
          <w:rFonts w:ascii="FF DIN for PUMA" w:hAnsi="FF DIN for PUMA"/>
          <w:b/>
          <w:color w:val="0D0D14"/>
          <w:sz w:val="20"/>
          <w:szCs w:val="20"/>
          <w:lang w:val="en-GB"/>
        </w:rPr>
        <w:br/>
      </w:r>
      <w:ins w:id="38" w:author="Bartunek, Robert" w:date="2022-03-17T10:46:00Z">
        <w:r w:rsidR="007617B7">
          <w:rPr>
            <w:rFonts w:ascii="FF DIN for PUMA" w:hAnsi="FF DIN for PUMA"/>
            <w:color w:val="0D0D14"/>
            <w:sz w:val="20"/>
            <w:szCs w:val="20"/>
            <w:lang w:val="en-GB"/>
          </w:rPr>
          <w:t>“</w:t>
        </w:r>
      </w:ins>
      <w:moveToRangeStart w:id="39" w:author="Bartunek, Robert" w:date="2022-03-17T10:46:00Z" w:name="move98406432"/>
      <w:moveTo w:id="40" w:author="Bartunek, Robert" w:date="2022-03-17T10:46:00Z">
        <w:r w:rsidR="007617B7" w:rsidRPr="002D3338">
          <w:rPr>
            <w:rFonts w:ascii="FF DIN for PUMA" w:hAnsi="FF DIN for PUMA"/>
            <w:color w:val="0D0D14"/>
            <w:sz w:val="20"/>
            <w:szCs w:val="20"/>
            <w:lang w:val="en-GB"/>
          </w:rPr>
          <w:t>We welcome PUMA to the Alfa Romeo F1 Team ORLEN family with open arms. Like our team, their brand has a long and proud history in sports and has become synonymous with quality and innovation</w:t>
        </w:r>
      </w:moveTo>
      <w:ins w:id="41" w:author="Bartunek, Robert" w:date="2022-03-17T10:47:00Z">
        <w:r w:rsidR="007617B7">
          <w:rPr>
            <w:rFonts w:ascii="FF DIN for PUMA" w:hAnsi="FF DIN for PUMA"/>
            <w:color w:val="0D0D14"/>
            <w:sz w:val="20"/>
            <w:szCs w:val="20"/>
            <w:lang w:val="en-GB"/>
          </w:rPr>
          <w:t>,” said</w:t>
        </w:r>
      </w:ins>
      <w:moveTo w:id="42" w:author="Bartunek, Robert" w:date="2022-03-17T10:46:00Z">
        <w:del w:id="43" w:author="Bartunek, Robert" w:date="2022-03-17T10:47:00Z">
          <w:r w:rsidR="007617B7" w:rsidRPr="002D3338" w:rsidDel="007617B7">
            <w:rPr>
              <w:rFonts w:ascii="FF DIN for PUMA" w:hAnsi="FF DIN for PUMA"/>
              <w:color w:val="0D0D14"/>
              <w:sz w:val="20"/>
              <w:szCs w:val="20"/>
              <w:lang w:val="en-GB"/>
            </w:rPr>
            <w:delText>.</w:delText>
          </w:r>
        </w:del>
        <w:r w:rsidR="007617B7" w:rsidRPr="002D3338">
          <w:rPr>
            <w:rFonts w:ascii="FF DIN for PUMA" w:hAnsi="FF DIN for PUMA"/>
            <w:color w:val="0D0D14"/>
            <w:sz w:val="20"/>
            <w:szCs w:val="20"/>
            <w:lang w:val="en-GB"/>
          </w:rPr>
          <w:t xml:space="preserve"> </w:t>
        </w:r>
      </w:moveTo>
      <w:moveToRangeEnd w:id="39"/>
      <w:r w:rsidRPr="007617B7">
        <w:rPr>
          <w:rFonts w:ascii="FF DIN for PUMA" w:hAnsi="FF DIN for PUMA"/>
          <w:bCs/>
          <w:color w:val="0D0D14"/>
          <w:sz w:val="20"/>
          <w:szCs w:val="20"/>
          <w:lang w:val="en-GB"/>
          <w:rPrChange w:id="44" w:author="Bartunek, Robert" w:date="2022-03-17T10:47:00Z">
            <w:rPr>
              <w:rFonts w:ascii="FF DIN for PUMA" w:hAnsi="FF DIN for PUMA"/>
              <w:b/>
              <w:color w:val="0D0D14"/>
              <w:sz w:val="20"/>
              <w:szCs w:val="20"/>
              <w:lang w:val="en-GB"/>
            </w:rPr>
          </w:rPrChange>
        </w:rPr>
        <w:t xml:space="preserve">Frédéric </w:t>
      </w:r>
      <w:proofErr w:type="spellStart"/>
      <w:r w:rsidRPr="007617B7">
        <w:rPr>
          <w:rFonts w:ascii="FF DIN for PUMA" w:hAnsi="FF DIN for PUMA"/>
          <w:bCs/>
          <w:color w:val="0D0D14"/>
          <w:sz w:val="20"/>
          <w:szCs w:val="20"/>
          <w:lang w:val="en-GB"/>
          <w:rPrChange w:id="45" w:author="Bartunek, Robert" w:date="2022-03-17T10:47:00Z">
            <w:rPr>
              <w:rFonts w:ascii="FF DIN for PUMA" w:hAnsi="FF DIN for PUMA"/>
              <w:b/>
              <w:color w:val="0D0D14"/>
              <w:sz w:val="20"/>
              <w:szCs w:val="20"/>
              <w:lang w:val="en-GB"/>
            </w:rPr>
          </w:rPrChange>
        </w:rPr>
        <w:t>Vasseur</w:t>
      </w:r>
      <w:proofErr w:type="spellEnd"/>
      <w:r w:rsidRPr="007617B7">
        <w:rPr>
          <w:rFonts w:ascii="FF DIN for PUMA" w:hAnsi="FF DIN for PUMA"/>
          <w:bCs/>
          <w:color w:val="0D0D14"/>
          <w:sz w:val="20"/>
          <w:szCs w:val="20"/>
          <w:lang w:val="en-GB"/>
          <w:rPrChange w:id="46" w:author="Bartunek, Robert" w:date="2022-03-17T10:47:00Z">
            <w:rPr>
              <w:rFonts w:ascii="FF DIN for PUMA" w:hAnsi="FF DIN for PUMA"/>
              <w:b/>
              <w:color w:val="0D0D14"/>
              <w:sz w:val="20"/>
              <w:szCs w:val="20"/>
              <w:lang w:val="en-GB"/>
            </w:rPr>
          </w:rPrChange>
        </w:rPr>
        <w:t>, Team Principal Alfa Romeo F1 Team ORLEN</w:t>
      </w:r>
      <w:ins w:id="47" w:author="Bartunek, Robert" w:date="2022-03-17T10:47:00Z">
        <w:r w:rsidR="007617B7">
          <w:rPr>
            <w:rFonts w:ascii="FF DIN for PUMA" w:hAnsi="FF DIN for PUMA"/>
            <w:b/>
            <w:color w:val="0D0D14"/>
            <w:sz w:val="20"/>
            <w:szCs w:val="20"/>
            <w:lang w:val="en-GB"/>
          </w:rPr>
          <w:t>.</w:t>
        </w:r>
      </w:ins>
      <w:del w:id="48" w:author="Bartunek, Robert" w:date="2022-03-17T10:47:00Z">
        <w:r w:rsidRPr="002D3338" w:rsidDel="007617B7">
          <w:rPr>
            <w:rFonts w:ascii="FF DIN for PUMA" w:hAnsi="FF DIN for PUMA"/>
            <w:b/>
            <w:color w:val="0D0D14"/>
            <w:sz w:val="20"/>
            <w:szCs w:val="20"/>
            <w:lang w:val="en-GB"/>
          </w:rPr>
          <w:delText>:</w:delText>
        </w:r>
      </w:del>
      <w:r w:rsidRPr="002D3338">
        <w:rPr>
          <w:rFonts w:ascii="FF DIN for PUMA" w:hAnsi="FF DIN for PUMA"/>
          <w:b/>
          <w:color w:val="0D0D14"/>
          <w:sz w:val="20"/>
          <w:szCs w:val="20"/>
          <w:lang w:val="en-GB"/>
        </w:rPr>
        <w:t xml:space="preserve"> </w:t>
      </w:r>
      <w:r w:rsidRPr="002D3338">
        <w:rPr>
          <w:rFonts w:ascii="FF DIN for PUMA" w:hAnsi="FF DIN for PUMA"/>
          <w:color w:val="0D0D14"/>
          <w:sz w:val="20"/>
          <w:szCs w:val="20"/>
          <w:lang w:val="en-GB"/>
        </w:rPr>
        <w:t>“</w:t>
      </w:r>
      <w:moveFromRangeStart w:id="49" w:author="Bartunek, Robert" w:date="2022-03-17T10:46:00Z" w:name="move98406432"/>
      <w:moveFrom w:id="50" w:author="Bartunek, Robert" w:date="2022-03-17T10:46:00Z">
        <w:r w:rsidRPr="002D3338" w:rsidDel="007617B7">
          <w:rPr>
            <w:rFonts w:ascii="FF DIN for PUMA" w:hAnsi="FF DIN for PUMA"/>
            <w:color w:val="0D0D14"/>
            <w:sz w:val="20"/>
            <w:szCs w:val="20"/>
            <w:lang w:val="en-GB"/>
          </w:rPr>
          <w:t xml:space="preserve">We welcome PUMA to the Alfa Romeo F1 Team ORLEN family with open arms. Like our team, their brand has a long and proud history in sports and has become synonymous with quality and innovation. </w:t>
        </w:r>
      </w:moveFrom>
      <w:moveFromRangeEnd w:id="49"/>
      <w:r w:rsidRPr="002D3338">
        <w:rPr>
          <w:rFonts w:ascii="FF DIN for PUMA" w:hAnsi="FF DIN for PUMA"/>
          <w:color w:val="0D0D14"/>
          <w:sz w:val="20"/>
          <w:szCs w:val="20"/>
          <w:lang w:val="en-GB"/>
        </w:rPr>
        <w:t>They are going to help us deliver performance, not just by enabling our drivers and crew to train and compete with the latest gear, tailored to their needs, but also by pushing their research and development efforts to provide ever better equipment.</w:t>
      </w:r>
      <w:del w:id="51" w:author="Bartunek, Robert" w:date="2022-03-17T10:47:00Z">
        <w:r w:rsidRPr="002D3338" w:rsidDel="007617B7">
          <w:rPr>
            <w:rFonts w:ascii="FF DIN for PUMA" w:hAnsi="FF DIN for PUMA"/>
            <w:color w:val="0D0D14"/>
            <w:sz w:val="20"/>
            <w:szCs w:val="20"/>
            <w:lang w:val="en-GB"/>
          </w:rPr>
          <w:delText xml:space="preserve"> We are excited to work with them this year and to develop the relationship between PUMA and our drivers – Valtteri, who has worked with them for a long time, and Zhou, who will be wearing PUMA gear as he writes history this weekend as the first F1 driver from China.</w:delText>
        </w:r>
      </w:del>
      <w:r w:rsidRPr="002D3338">
        <w:rPr>
          <w:rFonts w:ascii="FF DIN for PUMA" w:hAnsi="FF DIN for PUMA"/>
          <w:color w:val="0D0D14"/>
          <w:sz w:val="20"/>
          <w:szCs w:val="20"/>
          <w:lang w:val="en-GB"/>
        </w:rPr>
        <w:t>”</w:t>
      </w:r>
    </w:p>
    <w:p w14:paraId="2A7F059E" w14:textId="77777777" w:rsidR="00C62E49" w:rsidRPr="002D3338" w:rsidDel="007617B7" w:rsidRDefault="00C62E49" w:rsidP="002D3338">
      <w:pPr>
        <w:jc w:val="both"/>
        <w:rPr>
          <w:del w:id="52" w:author="Bartunek, Robert" w:date="2022-03-17T10:47:00Z"/>
          <w:rFonts w:ascii="FF DIN for PUMA" w:hAnsi="FF DIN for PUMA"/>
          <w:color w:val="0D0D14"/>
          <w:sz w:val="20"/>
          <w:szCs w:val="20"/>
          <w:lang w:val="en-GB"/>
        </w:rPr>
      </w:pPr>
    </w:p>
    <w:p w14:paraId="540392A0" w14:textId="72FDC043" w:rsidR="002D3338" w:rsidDel="007617B7" w:rsidRDefault="002D3338" w:rsidP="002D3338">
      <w:pPr>
        <w:jc w:val="both"/>
        <w:rPr>
          <w:del w:id="53" w:author="Bartunek, Robert" w:date="2022-03-17T10:47:00Z"/>
          <w:rFonts w:ascii="FF DIN for PUMA" w:hAnsi="FF DIN for PUMA"/>
          <w:color w:val="0D0D14"/>
          <w:sz w:val="20"/>
          <w:szCs w:val="20"/>
          <w:lang w:val="en-GB"/>
        </w:rPr>
      </w:pPr>
      <w:del w:id="54" w:author="Bartunek, Robert" w:date="2022-03-17T10:47:00Z">
        <w:r w:rsidRPr="002D3338" w:rsidDel="007617B7">
          <w:rPr>
            <w:rFonts w:ascii="FF DIN for PUMA" w:hAnsi="FF DIN for PUMA"/>
            <w:b/>
            <w:color w:val="0D0D14"/>
            <w:sz w:val="20"/>
            <w:szCs w:val="20"/>
            <w:lang w:val="en-GB"/>
          </w:rPr>
          <w:delText>James Clark, Head of Sports Marketing Motorsport, PUMA: </w:delText>
        </w:r>
        <w:r w:rsidRPr="002D3338" w:rsidDel="007617B7">
          <w:rPr>
            <w:rFonts w:ascii="FF DIN for PUMA" w:hAnsi="FF DIN for PUMA"/>
            <w:color w:val="0D0D14"/>
            <w:sz w:val="20"/>
            <w:szCs w:val="20"/>
            <w:lang w:val="en-GB"/>
          </w:rPr>
          <w:delText xml:space="preserve">“We are more than delighted to join forces with Alfa Romeo F1 Team ORLEN as official race gear supplier. Alfa Romeo has got a long legacy in Motorsport being one of the founding fathers of Formula One. The passion for Motorsport is what connects us. In addition, the driver constellation is really exciting. We are really looking forward supporting Zhou Guanyu as the first Chinese Formula One </w:delText>
        </w:r>
      </w:del>
      <w:del w:id="55" w:author="Bartunek, Robert" w:date="2022-03-17T10:40:00Z">
        <w:r w:rsidRPr="002D3338" w:rsidDel="008378A7">
          <w:rPr>
            <w:rFonts w:ascii="FF DIN for PUMA" w:hAnsi="FF DIN for PUMA"/>
            <w:color w:val="0D0D14"/>
            <w:sz w:val="20"/>
            <w:szCs w:val="20"/>
            <w:lang w:val="en-GB"/>
          </w:rPr>
          <w:delText>pilot</w:delText>
        </w:r>
      </w:del>
      <w:del w:id="56" w:author="Bartunek, Robert" w:date="2022-03-17T10:47:00Z">
        <w:r w:rsidRPr="002D3338" w:rsidDel="007617B7">
          <w:rPr>
            <w:rFonts w:ascii="FF DIN for PUMA" w:hAnsi="FF DIN for PUMA"/>
            <w:color w:val="0D0D14"/>
            <w:sz w:val="20"/>
            <w:szCs w:val="20"/>
            <w:lang w:val="en-GB"/>
          </w:rPr>
          <w:delText>. H</w:delText>
        </w:r>
      </w:del>
      <w:del w:id="57" w:author="Bartunek, Robert" w:date="2022-03-17T10:40:00Z">
        <w:r w:rsidRPr="002D3338" w:rsidDel="008378A7">
          <w:rPr>
            <w:rFonts w:ascii="FF DIN for PUMA" w:hAnsi="FF DIN for PUMA"/>
            <w:color w:val="0D0D14"/>
            <w:sz w:val="20"/>
            <w:szCs w:val="20"/>
            <w:lang w:val="en-GB"/>
          </w:rPr>
          <w:delText>e will be</w:delText>
        </w:r>
      </w:del>
      <w:del w:id="58" w:author="Bartunek, Robert" w:date="2022-03-17T10:47:00Z">
        <w:r w:rsidRPr="002D3338" w:rsidDel="007617B7">
          <w:rPr>
            <w:rFonts w:ascii="FF DIN for PUMA" w:hAnsi="FF DIN for PUMA"/>
            <w:color w:val="0D0D14"/>
            <w:sz w:val="20"/>
            <w:szCs w:val="20"/>
            <w:lang w:val="en-GB"/>
          </w:rPr>
          <w:delText xml:space="preserve"> a milestone to push the sport in his home country further</w:delText>
        </w:r>
      </w:del>
      <w:del w:id="59" w:author="Bartunek, Robert" w:date="2022-03-17T10:40:00Z">
        <w:r w:rsidRPr="002D3338" w:rsidDel="008378A7">
          <w:rPr>
            <w:rFonts w:ascii="FF DIN for PUMA" w:hAnsi="FF DIN for PUMA"/>
            <w:color w:val="0D0D14"/>
            <w:sz w:val="20"/>
            <w:szCs w:val="20"/>
            <w:lang w:val="en-GB"/>
          </w:rPr>
          <w:delText xml:space="preserve"> on</w:delText>
        </w:r>
      </w:del>
      <w:del w:id="60" w:author="Bartunek, Robert" w:date="2022-03-17T10:47:00Z">
        <w:r w:rsidRPr="002D3338" w:rsidDel="007617B7">
          <w:rPr>
            <w:rFonts w:ascii="FF DIN for PUMA" w:hAnsi="FF DIN for PUMA"/>
            <w:color w:val="0D0D14"/>
            <w:sz w:val="20"/>
            <w:szCs w:val="20"/>
            <w:lang w:val="en-GB"/>
          </w:rPr>
          <w:delText>. Moreover, it is a pleasure to continue working together with Valtteri Bottas, who has been part of the PUMA Family since 2017 already. Great potential in the cockpit of the Alfa Romeo F1 Team ORLEN and I can</w:delText>
        </w:r>
      </w:del>
      <w:del w:id="61" w:author="Bartunek, Robert" w:date="2022-03-17T10:40:00Z">
        <w:r w:rsidRPr="002D3338" w:rsidDel="008378A7">
          <w:rPr>
            <w:rFonts w:ascii="FF DIN for PUMA" w:hAnsi="FF DIN for PUMA"/>
            <w:color w:val="0D0D14"/>
            <w:sz w:val="20"/>
            <w:szCs w:val="20"/>
            <w:lang w:val="en-GB"/>
          </w:rPr>
          <w:delText>´</w:delText>
        </w:r>
      </w:del>
      <w:del w:id="62" w:author="Bartunek, Robert" w:date="2022-03-17T10:47:00Z">
        <w:r w:rsidRPr="002D3338" w:rsidDel="007617B7">
          <w:rPr>
            <w:rFonts w:ascii="FF DIN for PUMA" w:hAnsi="FF DIN for PUMA"/>
            <w:color w:val="0D0D14"/>
            <w:sz w:val="20"/>
            <w:szCs w:val="20"/>
            <w:lang w:val="en-GB"/>
          </w:rPr>
          <w:delText>t wait to see them on their chase for the podium.”</w:delText>
        </w:r>
      </w:del>
    </w:p>
    <w:p w14:paraId="4263B2BF" w14:textId="0BC5B1F8" w:rsidR="00C62E49" w:rsidDel="007617B7" w:rsidRDefault="00C62E49" w:rsidP="002D3338">
      <w:pPr>
        <w:jc w:val="both"/>
        <w:rPr>
          <w:del w:id="63" w:author="Bartunek, Robert" w:date="2022-03-17T10:47:00Z"/>
          <w:rFonts w:ascii="FF DIN for PUMA" w:hAnsi="FF DIN for PUMA"/>
          <w:color w:val="0D0D14"/>
          <w:sz w:val="20"/>
          <w:szCs w:val="20"/>
          <w:lang w:val="en-GB"/>
        </w:rPr>
      </w:pPr>
    </w:p>
    <w:p w14:paraId="2A34B517" w14:textId="3A4932AA" w:rsidR="00C62E49" w:rsidDel="007617B7" w:rsidRDefault="00C62E49" w:rsidP="002D3338">
      <w:pPr>
        <w:jc w:val="both"/>
        <w:rPr>
          <w:del w:id="64" w:author="Bartunek, Robert" w:date="2022-03-17T10:47:00Z"/>
          <w:rFonts w:ascii="FF DIN for PUMA" w:hAnsi="FF DIN for PUMA"/>
          <w:color w:val="0D0D14"/>
          <w:sz w:val="20"/>
          <w:szCs w:val="20"/>
          <w:lang w:val="en-GB"/>
        </w:rPr>
      </w:pPr>
    </w:p>
    <w:p w14:paraId="051DB24A" w14:textId="252966BF" w:rsidR="00C62E49" w:rsidRPr="002D3338" w:rsidDel="007617B7" w:rsidRDefault="00C62E49" w:rsidP="002D3338">
      <w:pPr>
        <w:jc w:val="both"/>
        <w:rPr>
          <w:del w:id="65" w:author="Bartunek, Robert" w:date="2022-03-17T10:47:00Z"/>
          <w:rFonts w:ascii="FF DIN for PUMA" w:hAnsi="FF DIN for PUMA"/>
          <w:color w:val="0D0D14"/>
          <w:sz w:val="20"/>
          <w:szCs w:val="20"/>
          <w:lang w:val="en-GB"/>
        </w:rPr>
      </w:pPr>
    </w:p>
    <w:p w14:paraId="4ACE7D70" w14:textId="281CD845" w:rsidR="009A233E" w:rsidRDefault="009A233E" w:rsidP="002D3338">
      <w:pPr>
        <w:jc w:val="both"/>
        <w:rPr>
          <w:rFonts w:ascii="FF DIN for PUMA Regular" w:hAnsi="FF DIN for PUMA Regular"/>
          <w:sz w:val="22"/>
          <w:szCs w:val="22"/>
        </w:rPr>
      </w:pPr>
    </w:p>
    <w:p w14:paraId="7A51244A" w14:textId="77777777" w:rsidR="009B1543" w:rsidRPr="00872466" w:rsidRDefault="009B1543" w:rsidP="009B1543">
      <w:pPr>
        <w:pStyle w:val="Body"/>
        <w:rPr>
          <w:rFonts w:ascii="FF DIN for PUMA Regular" w:hAnsi="FF DIN for PUMA Regular"/>
          <w:sz w:val="22"/>
          <w:szCs w:val="22"/>
          <w:lang w:val="en-US"/>
        </w:rPr>
      </w:pPr>
      <w:r w:rsidRPr="00470AD2">
        <w:rPr>
          <w:rFonts w:ascii="FF DIN for PUMA Regular" w:hAnsi="FF DIN for PUMA Regular"/>
          <w:lang w:val="en-US"/>
        </w:rPr>
        <w:t>Media Contact:</w:t>
      </w:r>
    </w:p>
    <w:p w14:paraId="15EA1AE7" w14:textId="519FBA9A" w:rsidR="009B1543" w:rsidRPr="00470AD2" w:rsidRDefault="009B1543" w:rsidP="009B1543">
      <w:pPr>
        <w:pStyle w:val="NormalWeb"/>
        <w:spacing w:line="288" w:lineRule="auto"/>
        <w:jc w:val="both"/>
        <w:rPr>
          <w:rStyle w:val="Hyperlink"/>
          <w:rFonts w:ascii="FF DIN for PUMA Regular" w:hAnsi="FF DIN for PUMA Regular"/>
          <w:sz w:val="22"/>
          <w:szCs w:val="22"/>
          <w:lang w:val="en-US"/>
        </w:rPr>
      </w:pPr>
      <w:r w:rsidRPr="00470AD2">
        <w:rPr>
          <w:rFonts w:ascii="FF DIN for PUMA Regular" w:hAnsi="FF DIN for PUMA Regular"/>
          <w:sz w:val="20"/>
          <w:szCs w:val="20"/>
          <w:lang w:val="en-US"/>
        </w:rPr>
        <w:t>Bastian Radloff,</w:t>
      </w:r>
      <w:r w:rsidR="0035779C">
        <w:rPr>
          <w:rFonts w:ascii="FF DIN for PUMA Regular" w:hAnsi="FF DIN for PUMA Regular"/>
          <w:sz w:val="20"/>
          <w:szCs w:val="20"/>
          <w:lang w:val="en-US"/>
        </w:rPr>
        <w:t xml:space="preserve"> </w:t>
      </w:r>
      <w:r w:rsidR="00DC1A21">
        <w:rPr>
          <w:rFonts w:ascii="FF DIN for PUMA Regular" w:hAnsi="FF DIN for PUMA Regular"/>
          <w:sz w:val="20"/>
          <w:szCs w:val="20"/>
          <w:lang w:val="en-US"/>
        </w:rPr>
        <w:t xml:space="preserve">Global </w:t>
      </w:r>
      <w:r w:rsidR="0035779C">
        <w:rPr>
          <w:rFonts w:ascii="FF DIN for PUMA Regular" w:hAnsi="FF DIN for PUMA Regular"/>
          <w:sz w:val="20"/>
          <w:szCs w:val="20"/>
          <w:lang w:val="en-US"/>
        </w:rPr>
        <w:t>Integrated Mar</w:t>
      </w:r>
      <w:r w:rsidR="00DC1A21">
        <w:rPr>
          <w:rFonts w:ascii="FF DIN for PUMA Regular" w:hAnsi="FF DIN for PUMA Regular"/>
          <w:sz w:val="20"/>
          <w:szCs w:val="20"/>
          <w:lang w:val="en-US"/>
        </w:rPr>
        <w:t>ke</w:t>
      </w:r>
      <w:r w:rsidR="0035779C">
        <w:rPr>
          <w:rFonts w:ascii="FF DIN for PUMA Regular" w:hAnsi="FF DIN for PUMA Regular"/>
          <w:sz w:val="20"/>
          <w:szCs w:val="20"/>
          <w:lang w:val="en-US"/>
        </w:rPr>
        <w:t>ting</w:t>
      </w:r>
      <w:r w:rsidRPr="00470AD2">
        <w:rPr>
          <w:rFonts w:ascii="FF DIN for PUMA Regular" w:hAnsi="FF DIN for PUMA Regular"/>
          <w:sz w:val="20"/>
          <w:szCs w:val="20"/>
          <w:lang w:val="en-US"/>
        </w:rPr>
        <w:t xml:space="preserve"> Motorsport – bastian.radloff@puma.com</w:t>
      </w:r>
    </w:p>
    <w:p w14:paraId="748326A2" w14:textId="77777777" w:rsidR="009B1543" w:rsidRPr="00470AD2" w:rsidRDefault="009B1543" w:rsidP="009B1543">
      <w:pPr>
        <w:rPr>
          <w:rFonts w:ascii="FF DIN for PUMA Regular" w:hAnsi="FF DIN for PUMA Regular"/>
          <w:sz w:val="20"/>
          <w:szCs w:val="20"/>
        </w:rPr>
      </w:pPr>
    </w:p>
    <w:p w14:paraId="666E011F" w14:textId="77777777" w:rsidR="009B1543" w:rsidRPr="00470AD2" w:rsidRDefault="009B1543" w:rsidP="009B1543">
      <w:pPr>
        <w:pBdr>
          <w:bottom w:val="single" w:sz="12" w:space="1" w:color="auto"/>
        </w:pBdr>
        <w:jc w:val="both"/>
        <w:rPr>
          <w:rFonts w:ascii="FF DIN for PUMA Regular" w:hAnsi="FF DIN for PUMA Regular"/>
          <w:color w:val="000000"/>
        </w:rPr>
      </w:pPr>
      <w:r w:rsidRPr="00470AD2">
        <w:rPr>
          <w:rFonts w:ascii="FF DIN for PUMA Regular" w:hAnsi="FF DIN for PUMA Regular"/>
          <w:color w:val="000000"/>
        </w:rPr>
        <w:t>PUMA</w:t>
      </w:r>
    </w:p>
    <w:p w14:paraId="10B7B216" w14:textId="17EE5140" w:rsidR="005D6289" w:rsidRDefault="009B1543" w:rsidP="00AA437A">
      <w:pPr>
        <w:jc w:val="both"/>
        <w:rPr>
          <w:rStyle w:val="Hyperlink"/>
          <w:rFonts w:ascii="FF DIN for PUMA Regular" w:hAnsi="FF DIN for PUMA Regular"/>
          <w:sz w:val="16"/>
          <w:szCs w:val="16"/>
        </w:rPr>
      </w:pPr>
      <w:r w:rsidRPr="00470AD2">
        <w:rPr>
          <w:rFonts w:ascii="FF DIN for PUMA Regular" w:hAnsi="FF DIN for PUMA Regular"/>
          <w:color w:val="000000"/>
          <w:sz w:val="16"/>
          <w:szCs w:val="16"/>
        </w:rPr>
        <w:t xml:space="preserve">PUMA is one of the world’s leading Sports Brands, designing, developing, selling and marketing footwear, apparel and accessories. For more than 70 years, PUMA has relentlessly pushed sport and culture forward by creating fast products for the world’s fastest athletes. PUMA offers performance and sport-inspired lifestyle products in categories such as Football, Running and Training, </w:t>
      </w:r>
      <w:r w:rsidRPr="00470AD2">
        <w:rPr>
          <w:rFonts w:ascii="FF DIN for PUMA Regular" w:hAnsi="FF DIN for PUMA Regular"/>
          <w:color w:val="000000"/>
          <w:sz w:val="16"/>
          <w:szCs w:val="16"/>
        </w:rPr>
        <w:lastRenderedPageBreak/>
        <w:t>Basketball, Golf, and Motorsports. It collaborates with renowned designers and brands to bring sport influences into street culture and fashion. The PUMA Group owns the brands PUMA, Cobra Golf and stichd. The company distributes its products in more than 120 countries, employs more than 16,000 people worldwide, and is headquartered in Herzogenaurach/Germany.</w:t>
      </w:r>
      <w:r w:rsidRPr="00470AD2">
        <w:rPr>
          <w:rStyle w:val="apple-converted-space"/>
          <w:rFonts w:ascii="FF DIN for PUMA Regular" w:hAnsi="FF DIN for PUMA Regular"/>
          <w:color w:val="000000"/>
          <w:sz w:val="16"/>
          <w:szCs w:val="16"/>
        </w:rPr>
        <w:t xml:space="preserve"> </w:t>
      </w:r>
      <w:hyperlink r:id="rId9" w:history="1">
        <w:r w:rsidRPr="00470AD2">
          <w:rPr>
            <w:rStyle w:val="Hyperlink"/>
            <w:rFonts w:ascii="FF DIN for PUMA Regular" w:hAnsi="FF DIN for PUMA Regular"/>
            <w:sz w:val="16"/>
            <w:szCs w:val="16"/>
          </w:rPr>
          <w:t>https://about.puma.com/</w:t>
        </w:r>
      </w:hyperlink>
    </w:p>
    <w:p w14:paraId="2CAFBBB3" w14:textId="6CC08563" w:rsidR="00700B1D" w:rsidRDefault="00700B1D" w:rsidP="00AA437A">
      <w:pPr>
        <w:jc w:val="both"/>
        <w:rPr>
          <w:rStyle w:val="Hyperlink"/>
          <w:rFonts w:ascii="FF DIN for PUMA Regular" w:hAnsi="FF DIN for PUMA Regular"/>
          <w:sz w:val="16"/>
          <w:szCs w:val="16"/>
        </w:rPr>
      </w:pPr>
    </w:p>
    <w:p w14:paraId="30CA0C1F" w14:textId="523FBD21" w:rsidR="00700B1D" w:rsidRDefault="00700B1D" w:rsidP="00AA437A">
      <w:pPr>
        <w:jc w:val="both"/>
        <w:rPr>
          <w:rStyle w:val="Hyperlink"/>
          <w:rFonts w:ascii="FF DIN for PUMA Regular" w:hAnsi="FF DIN for PUMA Regular"/>
          <w:sz w:val="16"/>
          <w:szCs w:val="16"/>
        </w:rPr>
      </w:pPr>
    </w:p>
    <w:p w14:paraId="15DF4A42" w14:textId="6CC937F8" w:rsidR="00697CE5" w:rsidRDefault="00700B1D" w:rsidP="007E255A">
      <w:pPr>
        <w:pBdr>
          <w:bottom w:val="single" w:sz="4" w:space="1" w:color="auto"/>
        </w:pBdr>
        <w:jc w:val="both"/>
        <w:rPr>
          <w:rFonts w:ascii="FF DIN for PUMA Regular" w:hAnsi="FF DIN for PUMA Regular"/>
          <w:color w:val="000000"/>
          <w:lang w:val="en-GB"/>
        </w:rPr>
      </w:pPr>
      <w:r w:rsidRPr="00700B1D">
        <w:rPr>
          <w:rFonts w:ascii="FF DIN for PUMA Regular" w:hAnsi="FF DIN for PUMA Regular"/>
          <w:color w:val="000000"/>
          <w:lang w:val="en-GB"/>
        </w:rPr>
        <w:t>Sauber Group of Companies:</w:t>
      </w:r>
    </w:p>
    <w:p w14:paraId="7C3A932A" w14:textId="77777777" w:rsidR="00700B1D" w:rsidRPr="00700B1D" w:rsidRDefault="00700B1D" w:rsidP="00700B1D">
      <w:pPr>
        <w:jc w:val="both"/>
        <w:rPr>
          <w:rFonts w:ascii="FF DIN for PUMA Regular" w:hAnsi="FF DIN for PUMA Regular"/>
          <w:color w:val="000000"/>
          <w:sz w:val="16"/>
          <w:szCs w:val="16"/>
          <w:lang w:val="en-GB"/>
        </w:rPr>
      </w:pPr>
      <w:r w:rsidRPr="00700B1D">
        <w:rPr>
          <w:rFonts w:ascii="FF DIN for PUMA Regular" w:hAnsi="FF DIN for PUMA Regular"/>
          <w:color w:val="000000"/>
          <w:sz w:val="16"/>
          <w:szCs w:val="16"/>
          <w:lang w:val="en-GB"/>
        </w:rPr>
        <w:t>The Sauber Group of Companies is composed of two operational entities: Sauber Motorsport AG, which operates and manages the Alfa Romeo F1 Team ORLEN; and Sauber Technologies AG, which focuses on third-party business in the areas of advanced engineering, prototype development and additive manufacturing, in addition to full and model-scale testing in the factory’s state-of-the-art wind tunnel and ground-breaking innovation in the field of aerodynamics. The companies collaborate closely and share know-how to apply the expertise of more than 500 dedicated individuals at the headquarter in Hinwil, Switzerland, to all internal and external projects. Since its founding in 1970, the passion for racing has been at the heart of Sauber.</w:t>
      </w:r>
    </w:p>
    <w:p w14:paraId="6E2CA14D" w14:textId="77777777" w:rsidR="00700B1D" w:rsidRPr="00700B1D" w:rsidRDefault="00700B1D" w:rsidP="00700B1D">
      <w:pPr>
        <w:jc w:val="both"/>
        <w:rPr>
          <w:rFonts w:ascii="FF DIN for PUMA Regular" w:hAnsi="FF DIN for PUMA Regular"/>
          <w:color w:val="000000"/>
          <w:sz w:val="16"/>
          <w:szCs w:val="16"/>
          <w:lang w:val="en-GB"/>
        </w:rPr>
      </w:pPr>
      <w:r w:rsidRPr="00700B1D">
        <w:rPr>
          <w:rFonts w:ascii="FF DIN for PUMA Regular" w:hAnsi="FF DIN for PUMA Regular"/>
          <w:color w:val="000000"/>
          <w:sz w:val="16"/>
          <w:szCs w:val="16"/>
          <w:lang w:val="en-GB"/>
        </w:rPr>
        <w:t>For more than 50 years, the innovative Swiss company has been setting standards in the design, development and construction of race cars for various championship series, such as Formula One, DTM, and WEC. Following its own Formula One debut in 1993, Sauber Motorsport AG has established one of the few traditional and privately held teams in the sport. The company launched a long-term partnership with Alfa Romeo in 2018 and, as it celebrates 30 years of competition in Formula One, it enters the 2022 championship under the team name Alfa Romeo F1 Team ORLEN.</w:t>
      </w:r>
    </w:p>
    <w:p w14:paraId="724779D8" w14:textId="77777777" w:rsidR="00700B1D" w:rsidRPr="00700B1D" w:rsidRDefault="00700B1D" w:rsidP="00AA437A">
      <w:pPr>
        <w:jc w:val="both"/>
        <w:rPr>
          <w:rFonts w:ascii="FF DIN for PUMA Regular" w:hAnsi="FF DIN for PUMA Regular"/>
          <w:color w:val="000000"/>
          <w:sz w:val="16"/>
          <w:szCs w:val="16"/>
          <w:lang w:val="en-GB"/>
        </w:rPr>
      </w:pPr>
    </w:p>
    <w:p w14:paraId="7237ABDD" w14:textId="77777777" w:rsidR="005D6289" w:rsidRPr="006D1421" w:rsidRDefault="005D6289" w:rsidP="005D6289">
      <w:pPr>
        <w:autoSpaceDE w:val="0"/>
        <w:autoSpaceDN w:val="0"/>
        <w:adjustRightInd w:val="0"/>
        <w:spacing w:line="288" w:lineRule="auto"/>
        <w:textAlignment w:val="center"/>
        <w:rPr>
          <w:rFonts w:ascii="FF DIN for PUMA" w:hAnsi="FF DIN for PUMA"/>
          <w:sz w:val="22"/>
          <w:szCs w:val="22"/>
        </w:rPr>
      </w:pPr>
    </w:p>
    <w:p w14:paraId="5CC92E20" w14:textId="77777777" w:rsidR="005D6289" w:rsidRPr="006D1421" w:rsidRDefault="005D6289" w:rsidP="005D6289">
      <w:pPr>
        <w:autoSpaceDE w:val="0"/>
        <w:autoSpaceDN w:val="0"/>
        <w:adjustRightInd w:val="0"/>
        <w:spacing w:line="288" w:lineRule="auto"/>
        <w:textAlignment w:val="center"/>
        <w:rPr>
          <w:rFonts w:ascii="FF DIN for PUMA" w:hAnsi="FF DIN for PUMA"/>
          <w:sz w:val="22"/>
          <w:szCs w:val="22"/>
        </w:rPr>
      </w:pPr>
    </w:p>
    <w:p w14:paraId="2CFB70BF" w14:textId="77777777" w:rsidR="005D6289" w:rsidRPr="006D1421" w:rsidRDefault="005D6289" w:rsidP="005D6289">
      <w:pPr>
        <w:autoSpaceDE w:val="0"/>
        <w:autoSpaceDN w:val="0"/>
        <w:adjustRightInd w:val="0"/>
        <w:spacing w:line="288" w:lineRule="auto"/>
        <w:textAlignment w:val="center"/>
        <w:rPr>
          <w:rFonts w:ascii="FF DIN for PUMA" w:hAnsi="FF DIN for PUMA"/>
          <w:sz w:val="22"/>
          <w:szCs w:val="22"/>
        </w:rPr>
      </w:pPr>
    </w:p>
    <w:p w14:paraId="7C972035" w14:textId="77777777" w:rsidR="00206316" w:rsidRPr="00C840AB" w:rsidRDefault="00206316" w:rsidP="005D6289">
      <w:pPr>
        <w:jc w:val="both"/>
        <w:rPr>
          <w:rFonts w:ascii="FF DIN for PUMA" w:hAnsi="FF DIN for PUMA"/>
          <w:color w:val="0000FF"/>
          <w:sz w:val="16"/>
          <w:szCs w:val="16"/>
          <w:u w:val="single"/>
        </w:rPr>
      </w:pPr>
    </w:p>
    <w:sectPr w:rsidR="00206316" w:rsidRPr="00C840AB" w:rsidSect="005D628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D68E2E" w14:textId="77777777" w:rsidR="002E0087" w:rsidRDefault="002E0087" w:rsidP="005D6289">
      <w:r>
        <w:separator/>
      </w:r>
    </w:p>
  </w:endnote>
  <w:endnote w:type="continuationSeparator" w:id="0">
    <w:p w14:paraId="6D57AA95" w14:textId="77777777" w:rsidR="002E0087" w:rsidRDefault="002E0087" w:rsidP="005D6289">
      <w:r>
        <w:continuationSeparator/>
      </w:r>
    </w:p>
  </w:endnote>
  <w:endnote w:type="continuationNotice" w:id="1">
    <w:p w14:paraId="19879D0D" w14:textId="77777777" w:rsidR="002E0087" w:rsidRDefault="002E008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FF DIN for PUMA Regular">
    <w:altName w:val="Calibri"/>
    <w:panose1 w:val="02000503040000020003"/>
    <w:charset w:val="00"/>
    <w:family w:val="auto"/>
    <w:pitch w:val="variable"/>
    <w:sig w:usb0="A00002FF" w:usb1="4000A47B"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F37 Jagger Light">
    <w:altName w:val="Calibri"/>
    <w:panose1 w:val="020B0604020202020204"/>
    <w:charset w:val="00"/>
    <w:family w:val="modern"/>
    <w:pitch w:val="variable"/>
    <w:sig w:usb0="00000003" w:usb1="00000000" w:usb2="00000000" w:usb3="00000000" w:csb0="00000001" w:csb1="00000000"/>
  </w:font>
  <w:font w:name="FF DIN for PUMA">
    <w:panose1 w:val="02000503040000020003"/>
    <w:charset w:val="00"/>
    <w:family w:val="auto"/>
    <w:pitch w:val="variable"/>
    <w:sig w:usb0="A00002FF" w:usb1="4000A47B" w:usb2="00000000" w:usb3="00000000" w:csb0="0000019F" w:csb1="00000000"/>
  </w:font>
  <w:font w:name="FF DIN for PUMA Bold">
    <w:altName w:val="Calibri"/>
    <w:panose1 w:val="02000503030000020004"/>
    <w:charset w:val="00"/>
    <w:family w:val="auto"/>
    <w:pitch w:val="variable"/>
    <w:sig w:usb0="A00002FF" w:usb1="4000A47B" w:usb2="00000000" w:usb3="00000000" w:csb0="0000019F" w:csb1="00000000"/>
  </w:font>
  <w:font w:name="Helvetica">
    <w:panose1 w:val="00000000000000000000"/>
    <w:charset w:val="00"/>
    <w:family w:val="auto"/>
    <w:pitch w:val="variable"/>
    <w:sig w:usb0="E00002FF" w:usb1="5000785B" w:usb2="00000000" w:usb3="00000000" w:csb0="0000019F" w:csb1="00000000"/>
  </w:font>
  <w:font w:name="Times New Roman (Body CS)">
    <w:altName w:val="Times New Roman"/>
    <w:panose1 w:val="020B060402020202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EA7FE1" w14:textId="77777777" w:rsidR="005D6289" w:rsidRPr="00922AB3" w:rsidRDefault="005D6289">
    <w:pPr>
      <w:pStyle w:val="Footer"/>
      <w:tabs>
        <w:tab w:val="clear" w:pos="4680"/>
        <w:tab w:val="clear" w:pos="9360"/>
      </w:tabs>
      <w:jc w:val="center"/>
      <w:rPr>
        <w:rFonts w:ascii="FF DIN for PUMA" w:hAnsi="FF DIN for PUMA" w:cs="Times New Roman (Body CS)"/>
        <w:caps/>
        <w:noProof/>
        <w:sz w:val="22"/>
      </w:rPr>
    </w:pPr>
    <w:r w:rsidRPr="00922AB3">
      <w:rPr>
        <w:rFonts w:ascii="FF DIN for PUMA" w:hAnsi="FF DIN for PUMA" w:cs="Times New Roman (Body CS)"/>
        <w:caps/>
        <w:sz w:val="22"/>
      </w:rPr>
      <w:fldChar w:fldCharType="begin"/>
    </w:r>
    <w:r w:rsidRPr="00922AB3">
      <w:rPr>
        <w:rFonts w:ascii="FF DIN for PUMA" w:hAnsi="FF DIN for PUMA" w:cs="Times New Roman (Body CS)"/>
        <w:caps/>
        <w:sz w:val="22"/>
      </w:rPr>
      <w:instrText xml:space="preserve"> PAGE   \* MERGEFORMAT </w:instrText>
    </w:r>
    <w:r w:rsidRPr="00922AB3">
      <w:rPr>
        <w:rFonts w:ascii="FF DIN for PUMA" w:hAnsi="FF DIN for PUMA" w:cs="Times New Roman (Body CS)"/>
        <w:caps/>
        <w:sz w:val="22"/>
      </w:rPr>
      <w:fldChar w:fldCharType="separate"/>
    </w:r>
    <w:r w:rsidRPr="00922AB3">
      <w:rPr>
        <w:rFonts w:ascii="FF DIN for PUMA" w:hAnsi="FF DIN for PUMA" w:cs="Times New Roman (Body CS)"/>
        <w:caps/>
        <w:noProof/>
        <w:sz w:val="22"/>
      </w:rPr>
      <w:t>2</w:t>
    </w:r>
    <w:r w:rsidRPr="00922AB3">
      <w:rPr>
        <w:rFonts w:ascii="FF DIN for PUMA" w:hAnsi="FF DIN for PUMA" w:cs="Times New Roman (Body CS)"/>
        <w:caps/>
        <w:noProof/>
        <w:sz w:val="22"/>
      </w:rPr>
      <w:fldChar w:fldCharType="end"/>
    </w:r>
  </w:p>
  <w:p w14:paraId="2D38C1B2" w14:textId="77777777" w:rsidR="005D6289" w:rsidRPr="00922AB3" w:rsidRDefault="005D628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071BBA" w14:textId="77777777" w:rsidR="002E0087" w:rsidRDefault="002E0087" w:rsidP="005D6289">
      <w:r>
        <w:separator/>
      </w:r>
    </w:p>
  </w:footnote>
  <w:footnote w:type="continuationSeparator" w:id="0">
    <w:p w14:paraId="05BE0062" w14:textId="77777777" w:rsidR="002E0087" w:rsidRDefault="002E0087" w:rsidP="005D6289">
      <w:r>
        <w:continuationSeparator/>
      </w:r>
    </w:p>
  </w:footnote>
  <w:footnote w:type="continuationNotice" w:id="1">
    <w:p w14:paraId="4A678485" w14:textId="77777777" w:rsidR="002E0087" w:rsidRDefault="002E008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36E6FE6"/>
    <w:multiLevelType w:val="hybridMultilevel"/>
    <w:tmpl w:val="15B8897C"/>
    <w:lvl w:ilvl="0" w:tplc="BD54D7BE">
      <w:start w:val="9"/>
      <w:numFmt w:val="bullet"/>
      <w:lvlText w:val="-"/>
      <w:lvlJc w:val="left"/>
      <w:pPr>
        <w:ind w:left="720" w:hanging="360"/>
      </w:pPr>
      <w:rPr>
        <w:rFonts w:ascii="FF DIN for PUMA Regular" w:eastAsia="Times New Roman" w:hAnsi="FF DIN for PUMA Regular" w:cstheme="majorHAns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71D37221"/>
    <w:multiLevelType w:val="multilevel"/>
    <w:tmpl w:val="75FE20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artunek, Robert">
    <w15:presenceInfo w15:providerId="AD" w15:userId="S::robert.bartunek@puma.com::c5733f3c-6be1-48ad-9f05-69e7bbe6eed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8"/>
  <w:proofState w:spelling="clean" w:grammar="clean"/>
  <w:trackRevisions/>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71FC"/>
    <w:rsid w:val="000069FB"/>
    <w:rsid w:val="0001331B"/>
    <w:rsid w:val="000318FE"/>
    <w:rsid w:val="00042F25"/>
    <w:rsid w:val="00061A31"/>
    <w:rsid w:val="000622FA"/>
    <w:rsid w:val="0007018C"/>
    <w:rsid w:val="000728F2"/>
    <w:rsid w:val="00075A02"/>
    <w:rsid w:val="00083756"/>
    <w:rsid w:val="000906C9"/>
    <w:rsid w:val="0009138D"/>
    <w:rsid w:val="0009509D"/>
    <w:rsid w:val="000A4348"/>
    <w:rsid w:val="000A494D"/>
    <w:rsid w:val="000A7B4E"/>
    <w:rsid w:val="000A7E88"/>
    <w:rsid w:val="000B10E4"/>
    <w:rsid w:val="000C05A9"/>
    <w:rsid w:val="000C57AC"/>
    <w:rsid w:val="000C6AC0"/>
    <w:rsid w:val="000D7BA1"/>
    <w:rsid w:val="000E11B6"/>
    <w:rsid w:val="000E2109"/>
    <w:rsid w:val="000E304F"/>
    <w:rsid w:val="000F1BD7"/>
    <w:rsid w:val="001033AC"/>
    <w:rsid w:val="001046FC"/>
    <w:rsid w:val="00106FBB"/>
    <w:rsid w:val="00107F8B"/>
    <w:rsid w:val="00125A5F"/>
    <w:rsid w:val="0012781B"/>
    <w:rsid w:val="0013228F"/>
    <w:rsid w:val="001341FC"/>
    <w:rsid w:val="00146064"/>
    <w:rsid w:val="001537DE"/>
    <w:rsid w:val="001658F0"/>
    <w:rsid w:val="0017001F"/>
    <w:rsid w:val="00174A86"/>
    <w:rsid w:val="00182D47"/>
    <w:rsid w:val="00193FE9"/>
    <w:rsid w:val="00196906"/>
    <w:rsid w:val="001A5542"/>
    <w:rsid w:val="001B1C3E"/>
    <w:rsid w:val="001E588F"/>
    <w:rsid w:val="001F7999"/>
    <w:rsid w:val="00204BA2"/>
    <w:rsid w:val="00206316"/>
    <w:rsid w:val="00211601"/>
    <w:rsid w:val="00212F97"/>
    <w:rsid w:val="0021399B"/>
    <w:rsid w:val="00217A8F"/>
    <w:rsid w:val="0022255C"/>
    <w:rsid w:val="00234640"/>
    <w:rsid w:val="0026010B"/>
    <w:rsid w:val="00281D5D"/>
    <w:rsid w:val="002823CE"/>
    <w:rsid w:val="002863D8"/>
    <w:rsid w:val="00294F5E"/>
    <w:rsid w:val="00296FCE"/>
    <w:rsid w:val="002A13CE"/>
    <w:rsid w:val="002A1A46"/>
    <w:rsid w:val="002A2137"/>
    <w:rsid w:val="002B2885"/>
    <w:rsid w:val="002B2E13"/>
    <w:rsid w:val="002B40D6"/>
    <w:rsid w:val="002B7285"/>
    <w:rsid w:val="002C46B6"/>
    <w:rsid w:val="002D1275"/>
    <w:rsid w:val="002D152A"/>
    <w:rsid w:val="002D3338"/>
    <w:rsid w:val="002E0007"/>
    <w:rsid w:val="002E0087"/>
    <w:rsid w:val="002E07A0"/>
    <w:rsid w:val="002E2549"/>
    <w:rsid w:val="002E5B2D"/>
    <w:rsid w:val="002E64D5"/>
    <w:rsid w:val="002F2B34"/>
    <w:rsid w:val="002F2D81"/>
    <w:rsid w:val="003042BF"/>
    <w:rsid w:val="00304D95"/>
    <w:rsid w:val="00307C70"/>
    <w:rsid w:val="00324BDD"/>
    <w:rsid w:val="003258D0"/>
    <w:rsid w:val="00332268"/>
    <w:rsid w:val="00332A21"/>
    <w:rsid w:val="00337F6B"/>
    <w:rsid w:val="00343F79"/>
    <w:rsid w:val="00345579"/>
    <w:rsid w:val="003465C0"/>
    <w:rsid w:val="0034677A"/>
    <w:rsid w:val="0035779C"/>
    <w:rsid w:val="00361AE0"/>
    <w:rsid w:val="00361D63"/>
    <w:rsid w:val="00370177"/>
    <w:rsid w:val="003A28BB"/>
    <w:rsid w:val="003A400C"/>
    <w:rsid w:val="003B3060"/>
    <w:rsid w:val="003C5DA9"/>
    <w:rsid w:val="003C6CE7"/>
    <w:rsid w:val="003D0B1B"/>
    <w:rsid w:val="003D17C0"/>
    <w:rsid w:val="003D5C80"/>
    <w:rsid w:val="003D772D"/>
    <w:rsid w:val="003E7144"/>
    <w:rsid w:val="00404CB3"/>
    <w:rsid w:val="004113AB"/>
    <w:rsid w:val="00412AE7"/>
    <w:rsid w:val="00414443"/>
    <w:rsid w:val="0042132C"/>
    <w:rsid w:val="00424188"/>
    <w:rsid w:val="004309D5"/>
    <w:rsid w:val="00435F08"/>
    <w:rsid w:val="00436004"/>
    <w:rsid w:val="00440544"/>
    <w:rsid w:val="00443238"/>
    <w:rsid w:val="00447595"/>
    <w:rsid w:val="004524FB"/>
    <w:rsid w:val="00460971"/>
    <w:rsid w:val="004623DD"/>
    <w:rsid w:val="004676BA"/>
    <w:rsid w:val="0046791C"/>
    <w:rsid w:val="004727C5"/>
    <w:rsid w:val="00481DD9"/>
    <w:rsid w:val="004832AD"/>
    <w:rsid w:val="00484C70"/>
    <w:rsid w:val="004912C3"/>
    <w:rsid w:val="00492A73"/>
    <w:rsid w:val="004934C2"/>
    <w:rsid w:val="004A1C1E"/>
    <w:rsid w:val="004B2BB6"/>
    <w:rsid w:val="004B7700"/>
    <w:rsid w:val="004C0FB2"/>
    <w:rsid w:val="004C1BD0"/>
    <w:rsid w:val="004C27C5"/>
    <w:rsid w:val="004D3A6E"/>
    <w:rsid w:val="004D465E"/>
    <w:rsid w:val="004D5FAC"/>
    <w:rsid w:val="004E1D75"/>
    <w:rsid w:val="004E4207"/>
    <w:rsid w:val="004E5CEF"/>
    <w:rsid w:val="004F06BE"/>
    <w:rsid w:val="004F10B8"/>
    <w:rsid w:val="004F6FAE"/>
    <w:rsid w:val="005047F8"/>
    <w:rsid w:val="005137FD"/>
    <w:rsid w:val="0051708C"/>
    <w:rsid w:val="00526F6D"/>
    <w:rsid w:val="005322A2"/>
    <w:rsid w:val="005369CF"/>
    <w:rsid w:val="00537C46"/>
    <w:rsid w:val="005513B2"/>
    <w:rsid w:val="0055362C"/>
    <w:rsid w:val="0055400F"/>
    <w:rsid w:val="00564647"/>
    <w:rsid w:val="00564685"/>
    <w:rsid w:val="005732AA"/>
    <w:rsid w:val="005900A5"/>
    <w:rsid w:val="005911B3"/>
    <w:rsid w:val="005A0C6B"/>
    <w:rsid w:val="005A0E8D"/>
    <w:rsid w:val="005B3C71"/>
    <w:rsid w:val="005C0B98"/>
    <w:rsid w:val="005C6A0F"/>
    <w:rsid w:val="005D318E"/>
    <w:rsid w:val="005D40B3"/>
    <w:rsid w:val="005D5FC0"/>
    <w:rsid w:val="005D6289"/>
    <w:rsid w:val="005E73EC"/>
    <w:rsid w:val="005F3076"/>
    <w:rsid w:val="005F3240"/>
    <w:rsid w:val="00613676"/>
    <w:rsid w:val="00616B11"/>
    <w:rsid w:val="00617FA8"/>
    <w:rsid w:val="00626F32"/>
    <w:rsid w:val="006301C2"/>
    <w:rsid w:val="0064027F"/>
    <w:rsid w:val="00653391"/>
    <w:rsid w:val="006551AF"/>
    <w:rsid w:val="006566E8"/>
    <w:rsid w:val="00672A34"/>
    <w:rsid w:val="006900E6"/>
    <w:rsid w:val="006908D0"/>
    <w:rsid w:val="006920BF"/>
    <w:rsid w:val="0069296F"/>
    <w:rsid w:val="00697CE5"/>
    <w:rsid w:val="006A132D"/>
    <w:rsid w:val="006B1873"/>
    <w:rsid w:val="006B5625"/>
    <w:rsid w:val="006C13CE"/>
    <w:rsid w:val="006C42D8"/>
    <w:rsid w:val="006C52AE"/>
    <w:rsid w:val="006C6B3D"/>
    <w:rsid w:val="006D117B"/>
    <w:rsid w:val="006D1421"/>
    <w:rsid w:val="006D7649"/>
    <w:rsid w:val="006E197C"/>
    <w:rsid w:val="006E76C9"/>
    <w:rsid w:val="006F3909"/>
    <w:rsid w:val="006F3D7E"/>
    <w:rsid w:val="006F4676"/>
    <w:rsid w:val="006F55A4"/>
    <w:rsid w:val="006F634D"/>
    <w:rsid w:val="00700B1D"/>
    <w:rsid w:val="0070180E"/>
    <w:rsid w:val="00703F3A"/>
    <w:rsid w:val="0072437B"/>
    <w:rsid w:val="00731099"/>
    <w:rsid w:val="00743968"/>
    <w:rsid w:val="0075002B"/>
    <w:rsid w:val="007559C5"/>
    <w:rsid w:val="007617B7"/>
    <w:rsid w:val="00765C04"/>
    <w:rsid w:val="007731B6"/>
    <w:rsid w:val="007747E6"/>
    <w:rsid w:val="007838AC"/>
    <w:rsid w:val="0078444D"/>
    <w:rsid w:val="007A1CAC"/>
    <w:rsid w:val="007A42F8"/>
    <w:rsid w:val="007A50E2"/>
    <w:rsid w:val="007A7F02"/>
    <w:rsid w:val="007C0E12"/>
    <w:rsid w:val="007C49B1"/>
    <w:rsid w:val="007C6313"/>
    <w:rsid w:val="007D154D"/>
    <w:rsid w:val="007D334E"/>
    <w:rsid w:val="007E19A3"/>
    <w:rsid w:val="007E255A"/>
    <w:rsid w:val="007F3190"/>
    <w:rsid w:val="007F4783"/>
    <w:rsid w:val="008010F8"/>
    <w:rsid w:val="0082269C"/>
    <w:rsid w:val="00835B98"/>
    <w:rsid w:val="00837844"/>
    <w:rsid w:val="008378A7"/>
    <w:rsid w:val="00840543"/>
    <w:rsid w:val="00862088"/>
    <w:rsid w:val="00862EB4"/>
    <w:rsid w:val="00864C85"/>
    <w:rsid w:val="00870289"/>
    <w:rsid w:val="00872DC9"/>
    <w:rsid w:val="00874656"/>
    <w:rsid w:val="00895535"/>
    <w:rsid w:val="00896E24"/>
    <w:rsid w:val="008A0378"/>
    <w:rsid w:val="008A6EE9"/>
    <w:rsid w:val="008A71FC"/>
    <w:rsid w:val="008A735E"/>
    <w:rsid w:val="008C17D1"/>
    <w:rsid w:val="008C56D4"/>
    <w:rsid w:val="008D13BE"/>
    <w:rsid w:val="008F36E1"/>
    <w:rsid w:val="00901364"/>
    <w:rsid w:val="00905AE9"/>
    <w:rsid w:val="0091696F"/>
    <w:rsid w:val="00920019"/>
    <w:rsid w:val="00922AB3"/>
    <w:rsid w:val="009313EF"/>
    <w:rsid w:val="00946396"/>
    <w:rsid w:val="00951E87"/>
    <w:rsid w:val="009549EC"/>
    <w:rsid w:val="00977BFA"/>
    <w:rsid w:val="009807FA"/>
    <w:rsid w:val="0098430E"/>
    <w:rsid w:val="009874BC"/>
    <w:rsid w:val="00995FFA"/>
    <w:rsid w:val="009A233E"/>
    <w:rsid w:val="009B1543"/>
    <w:rsid w:val="009B5B94"/>
    <w:rsid w:val="009C0071"/>
    <w:rsid w:val="009F04B4"/>
    <w:rsid w:val="009F0ECF"/>
    <w:rsid w:val="00A02E4E"/>
    <w:rsid w:val="00A22FB2"/>
    <w:rsid w:val="00A24A0E"/>
    <w:rsid w:val="00A334C6"/>
    <w:rsid w:val="00A35A29"/>
    <w:rsid w:val="00A47024"/>
    <w:rsid w:val="00A552C7"/>
    <w:rsid w:val="00A559C3"/>
    <w:rsid w:val="00A56914"/>
    <w:rsid w:val="00A57AB3"/>
    <w:rsid w:val="00A62E12"/>
    <w:rsid w:val="00A731E0"/>
    <w:rsid w:val="00A737AA"/>
    <w:rsid w:val="00A82029"/>
    <w:rsid w:val="00A8245F"/>
    <w:rsid w:val="00A86484"/>
    <w:rsid w:val="00A92E32"/>
    <w:rsid w:val="00A931C4"/>
    <w:rsid w:val="00A95783"/>
    <w:rsid w:val="00AA0965"/>
    <w:rsid w:val="00AA1640"/>
    <w:rsid w:val="00AA22DA"/>
    <w:rsid w:val="00AA437A"/>
    <w:rsid w:val="00AA4B01"/>
    <w:rsid w:val="00AA63E2"/>
    <w:rsid w:val="00AD57EA"/>
    <w:rsid w:val="00AE0A33"/>
    <w:rsid w:val="00AE4BB2"/>
    <w:rsid w:val="00AE7B8C"/>
    <w:rsid w:val="00AF53D1"/>
    <w:rsid w:val="00B12B03"/>
    <w:rsid w:val="00B1340D"/>
    <w:rsid w:val="00B137DB"/>
    <w:rsid w:val="00B14B03"/>
    <w:rsid w:val="00B15ABF"/>
    <w:rsid w:val="00B16692"/>
    <w:rsid w:val="00B16BF7"/>
    <w:rsid w:val="00B176EE"/>
    <w:rsid w:val="00B25CA1"/>
    <w:rsid w:val="00B3145D"/>
    <w:rsid w:val="00B347D1"/>
    <w:rsid w:val="00B34E8D"/>
    <w:rsid w:val="00B46749"/>
    <w:rsid w:val="00B47163"/>
    <w:rsid w:val="00B53B6E"/>
    <w:rsid w:val="00B71EB3"/>
    <w:rsid w:val="00B734B2"/>
    <w:rsid w:val="00B7350E"/>
    <w:rsid w:val="00B764FB"/>
    <w:rsid w:val="00B8093F"/>
    <w:rsid w:val="00B82FDD"/>
    <w:rsid w:val="00B85B5F"/>
    <w:rsid w:val="00B8787E"/>
    <w:rsid w:val="00B94DB9"/>
    <w:rsid w:val="00BA1679"/>
    <w:rsid w:val="00BB002B"/>
    <w:rsid w:val="00BB3570"/>
    <w:rsid w:val="00BB6A71"/>
    <w:rsid w:val="00BC1FAA"/>
    <w:rsid w:val="00BC2B57"/>
    <w:rsid w:val="00BC5FC2"/>
    <w:rsid w:val="00BD42E4"/>
    <w:rsid w:val="00BE79C3"/>
    <w:rsid w:val="00BF1DA4"/>
    <w:rsid w:val="00BF4E51"/>
    <w:rsid w:val="00BF5DBD"/>
    <w:rsid w:val="00C07769"/>
    <w:rsid w:val="00C151E5"/>
    <w:rsid w:val="00C15F17"/>
    <w:rsid w:val="00C16E95"/>
    <w:rsid w:val="00C202CA"/>
    <w:rsid w:val="00C2036D"/>
    <w:rsid w:val="00C22335"/>
    <w:rsid w:val="00C22C0E"/>
    <w:rsid w:val="00C233EE"/>
    <w:rsid w:val="00C2540D"/>
    <w:rsid w:val="00C32CDF"/>
    <w:rsid w:val="00C338F1"/>
    <w:rsid w:val="00C43F5F"/>
    <w:rsid w:val="00C4747A"/>
    <w:rsid w:val="00C521A8"/>
    <w:rsid w:val="00C5395B"/>
    <w:rsid w:val="00C5573E"/>
    <w:rsid w:val="00C62D6C"/>
    <w:rsid w:val="00C62E49"/>
    <w:rsid w:val="00C66096"/>
    <w:rsid w:val="00C7322E"/>
    <w:rsid w:val="00C7778B"/>
    <w:rsid w:val="00C80630"/>
    <w:rsid w:val="00C835A5"/>
    <w:rsid w:val="00C840AB"/>
    <w:rsid w:val="00C93F84"/>
    <w:rsid w:val="00C95F8E"/>
    <w:rsid w:val="00CA135A"/>
    <w:rsid w:val="00CB09F7"/>
    <w:rsid w:val="00CB21EE"/>
    <w:rsid w:val="00CB76B8"/>
    <w:rsid w:val="00CD355B"/>
    <w:rsid w:val="00CE1049"/>
    <w:rsid w:val="00CE2A8A"/>
    <w:rsid w:val="00CE659D"/>
    <w:rsid w:val="00CF2C33"/>
    <w:rsid w:val="00CF4D43"/>
    <w:rsid w:val="00D11CD9"/>
    <w:rsid w:val="00D155C1"/>
    <w:rsid w:val="00D253C0"/>
    <w:rsid w:val="00D269F3"/>
    <w:rsid w:val="00D431DE"/>
    <w:rsid w:val="00D44926"/>
    <w:rsid w:val="00D54A20"/>
    <w:rsid w:val="00D55317"/>
    <w:rsid w:val="00D62EE3"/>
    <w:rsid w:val="00D704D3"/>
    <w:rsid w:val="00D71933"/>
    <w:rsid w:val="00D82800"/>
    <w:rsid w:val="00D82BEA"/>
    <w:rsid w:val="00D84A6D"/>
    <w:rsid w:val="00D84DC1"/>
    <w:rsid w:val="00D8583A"/>
    <w:rsid w:val="00DA21D8"/>
    <w:rsid w:val="00DA5DCF"/>
    <w:rsid w:val="00DA729C"/>
    <w:rsid w:val="00DB58CB"/>
    <w:rsid w:val="00DC1A21"/>
    <w:rsid w:val="00DC6D47"/>
    <w:rsid w:val="00DD029E"/>
    <w:rsid w:val="00DD2030"/>
    <w:rsid w:val="00DD407A"/>
    <w:rsid w:val="00DD5F78"/>
    <w:rsid w:val="00DE3819"/>
    <w:rsid w:val="00DE538C"/>
    <w:rsid w:val="00DE76AD"/>
    <w:rsid w:val="00DF0085"/>
    <w:rsid w:val="00E03D2E"/>
    <w:rsid w:val="00E040DF"/>
    <w:rsid w:val="00E051BB"/>
    <w:rsid w:val="00E06115"/>
    <w:rsid w:val="00E12B9B"/>
    <w:rsid w:val="00E15143"/>
    <w:rsid w:val="00E23B48"/>
    <w:rsid w:val="00E246CE"/>
    <w:rsid w:val="00E25B01"/>
    <w:rsid w:val="00E32245"/>
    <w:rsid w:val="00E4326B"/>
    <w:rsid w:val="00E43925"/>
    <w:rsid w:val="00E5044E"/>
    <w:rsid w:val="00E51A07"/>
    <w:rsid w:val="00E52BFD"/>
    <w:rsid w:val="00E658DB"/>
    <w:rsid w:val="00E67EBE"/>
    <w:rsid w:val="00E71051"/>
    <w:rsid w:val="00E82D8C"/>
    <w:rsid w:val="00E82EF4"/>
    <w:rsid w:val="00EA02A2"/>
    <w:rsid w:val="00EA0F8E"/>
    <w:rsid w:val="00EA19B9"/>
    <w:rsid w:val="00EB0699"/>
    <w:rsid w:val="00EC0A99"/>
    <w:rsid w:val="00EC297A"/>
    <w:rsid w:val="00EC63AB"/>
    <w:rsid w:val="00ED0B62"/>
    <w:rsid w:val="00ED12FA"/>
    <w:rsid w:val="00ED35EE"/>
    <w:rsid w:val="00EE2E57"/>
    <w:rsid w:val="00EE3293"/>
    <w:rsid w:val="00EE54BF"/>
    <w:rsid w:val="00EE6B01"/>
    <w:rsid w:val="00EF37E3"/>
    <w:rsid w:val="00EF7106"/>
    <w:rsid w:val="00EF7EC7"/>
    <w:rsid w:val="00F04C01"/>
    <w:rsid w:val="00F11AD0"/>
    <w:rsid w:val="00F32E7B"/>
    <w:rsid w:val="00F45A94"/>
    <w:rsid w:val="00F507C0"/>
    <w:rsid w:val="00F509A9"/>
    <w:rsid w:val="00F56D64"/>
    <w:rsid w:val="00F575A8"/>
    <w:rsid w:val="00F61612"/>
    <w:rsid w:val="00F62640"/>
    <w:rsid w:val="00F644E8"/>
    <w:rsid w:val="00F6744E"/>
    <w:rsid w:val="00F71E59"/>
    <w:rsid w:val="00F75315"/>
    <w:rsid w:val="00FA0B84"/>
    <w:rsid w:val="00FA3EC2"/>
    <w:rsid w:val="00FB433A"/>
    <w:rsid w:val="00FB60AF"/>
    <w:rsid w:val="00FB637F"/>
    <w:rsid w:val="00FB7CDC"/>
    <w:rsid w:val="00FC5FB8"/>
    <w:rsid w:val="00FF7B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FE112F"/>
  <w15:chartTrackingRefBased/>
  <w15:docId w15:val="{3805EC63-CC9F-9A46-A972-71603CFF5C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D6289"/>
    <w:pPr>
      <w:tabs>
        <w:tab w:val="center" w:pos="4680"/>
        <w:tab w:val="right" w:pos="9360"/>
      </w:tabs>
    </w:pPr>
  </w:style>
  <w:style w:type="character" w:customStyle="1" w:styleId="HeaderChar">
    <w:name w:val="Header Char"/>
    <w:link w:val="Header"/>
    <w:uiPriority w:val="99"/>
    <w:rsid w:val="005D6289"/>
    <w:rPr>
      <w:rFonts w:ascii="Calibri" w:eastAsia="Calibri" w:hAnsi="Calibri" w:cs="Times New Roman"/>
    </w:rPr>
  </w:style>
  <w:style w:type="paragraph" w:styleId="BodyText">
    <w:name w:val="Body Text"/>
    <w:basedOn w:val="Normal"/>
    <w:link w:val="BodyTextChar"/>
    <w:rsid w:val="005D6289"/>
    <w:rPr>
      <w:rFonts w:ascii="Tahoma" w:eastAsia="Times New Roman" w:hAnsi="Tahoma" w:cs="Tahoma"/>
      <w:sz w:val="22"/>
    </w:rPr>
  </w:style>
  <w:style w:type="character" w:customStyle="1" w:styleId="BodyTextChar">
    <w:name w:val="Body Text Char"/>
    <w:link w:val="BodyText"/>
    <w:rsid w:val="005D6289"/>
    <w:rPr>
      <w:rFonts w:ascii="Tahoma" w:eastAsia="Times New Roman" w:hAnsi="Tahoma" w:cs="Tahoma"/>
      <w:sz w:val="22"/>
    </w:rPr>
  </w:style>
  <w:style w:type="character" w:styleId="Hyperlink">
    <w:name w:val="Hyperlink"/>
    <w:rsid w:val="005D6289"/>
    <w:rPr>
      <w:color w:val="0000FF"/>
      <w:u w:val="single"/>
    </w:rPr>
  </w:style>
  <w:style w:type="character" w:customStyle="1" w:styleId="apple-converted-space">
    <w:name w:val="apple-converted-space"/>
    <w:rsid w:val="005D6289"/>
  </w:style>
  <w:style w:type="paragraph" w:styleId="Footer">
    <w:name w:val="footer"/>
    <w:basedOn w:val="Normal"/>
    <w:link w:val="FooterChar"/>
    <w:uiPriority w:val="99"/>
    <w:unhideWhenUsed/>
    <w:rsid w:val="005D6289"/>
    <w:pPr>
      <w:tabs>
        <w:tab w:val="center" w:pos="4680"/>
        <w:tab w:val="right" w:pos="9360"/>
      </w:tabs>
    </w:pPr>
  </w:style>
  <w:style w:type="character" w:customStyle="1" w:styleId="FooterChar">
    <w:name w:val="Footer Char"/>
    <w:basedOn w:val="DefaultParagraphFont"/>
    <w:link w:val="Footer"/>
    <w:uiPriority w:val="99"/>
    <w:rsid w:val="005D6289"/>
  </w:style>
  <w:style w:type="character" w:styleId="UnresolvedMention">
    <w:name w:val="Unresolved Mention"/>
    <w:basedOn w:val="DefaultParagraphFont"/>
    <w:uiPriority w:val="99"/>
    <w:semiHidden/>
    <w:unhideWhenUsed/>
    <w:rsid w:val="00206316"/>
    <w:rPr>
      <w:color w:val="605E5C"/>
      <w:shd w:val="clear" w:color="auto" w:fill="E1DFDD"/>
    </w:rPr>
  </w:style>
  <w:style w:type="paragraph" w:styleId="NormalWeb">
    <w:name w:val="Normal (Web)"/>
    <w:basedOn w:val="Normal"/>
    <w:uiPriority w:val="99"/>
    <w:unhideWhenUsed/>
    <w:rsid w:val="009B1543"/>
    <w:pPr>
      <w:spacing w:before="100" w:beforeAutospacing="1" w:after="100" w:afterAutospacing="1"/>
    </w:pPr>
    <w:rPr>
      <w:rFonts w:ascii="Times New Roman" w:eastAsia="Times New Roman" w:hAnsi="Times New Roman"/>
      <w:lang w:val="de-DE" w:eastAsia="de-DE"/>
    </w:rPr>
  </w:style>
  <w:style w:type="paragraph" w:customStyle="1" w:styleId="Body">
    <w:name w:val="Body"/>
    <w:basedOn w:val="Normal"/>
    <w:qFormat/>
    <w:rsid w:val="009B1543"/>
    <w:rPr>
      <w:rFonts w:ascii="F37 Jagger Light" w:eastAsia="Times New Roman" w:hAnsi="F37 Jagger Light" w:cstheme="majorHAnsi"/>
      <w:color w:val="0E101A"/>
      <w:sz w:val="20"/>
      <w:szCs w:val="20"/>
      <w:lang w:val="en-GB" w:eastAsia="en-GB"/>
    </w:rPr>
  </w:style>
  <w:style w:type="paragraph" w:styleId="Revision">
    <w:name w:val="Revision"/>
    <w:hidden/>
    <w:uiPriority w:val="99"/>
    <w:semiHidden/>
    <w:rsid w:val="00BB3570"/>
    <w:rPr>
      <w:sz w:val="24"/>
      <w:szCs w:val="24"/>
    </w:rPr>
  </w:style>
  <w:style w:type="character" w:styleId="CommentReference">
    <w:name w:val="annotation reference"/>
    <w:basedOn w:val="DefaultParagraphFont"/>
    <w:uiPriority w:val="99"/>
    <w:semiHidden/>
    <w:unhideWhenUsed/>
    <w:rsid w:val="00370177"/>
    <w:rPr>
      <w:sz w:val="16"/>
      <w:szCs w:val="16"/>
    </w:rPr>
  </w:style>
  <w:style w:type="paragraph" w:styleId="CommentText">
    <w:name w:val="annotation text"/>
    <w:basedOn w:val="Normal"/>
    <w:link w:val="CommentTextChar"/>
    <w:uiPriority w:val="99"/>
    <w:semiHidden/>
    <w:unhideWhenUsed/>
    <w:rsid w:val="00370177"/>
    <w:rPr>
      <w:sz w:val="20"/>
      <w:szCs w:val="20"/>
    </w:rPr>
  </w:style>
  <w:style w:type="character" w:customStyle="1" w:styleId="CommentTextChar">
    <w:name w:val="Comment Text Char"/>
    <w:basedOn w:val="DefaultParagraphFont"/>
    <w:link w:val="CommentText"/>
    <w:uiPriority w:val="99"/>
    <w:semiHidden/>
    <w:rsid w:val="00370177"/>
  </w:style>
  <w:style w:type="paragraph" w:styleId="CommentSubject">
    <w:name w:val="annotation subject"/>
    <w:basedOn w:val="CommentText"/>
    <w:next w:val="CommentText"/>
    <w:link w:val="CommentSubjectChar"/>
    <w:uiPriority w:val="99"/>
    <w:semiHidden/>
    <w:unhideWhenUsed/>
    <w:rsid w:val="00370177"/>
    <w:rPr>
      <w:b/>
      <w:bCs/>
    </w:rPr>
  </w:style>
  <w:style w:type="character" w:customStyle="1" w:styleId="CommentSubjectChar">
    <w:name w:val="Comment Subject Char"/>
    <w:basedOn w:val="CommentTextChar"/>
    <w:link w:val="CommentSubject"/>
    <w:uiPriority w:val="99"/>
    <w:semiHidden/>
    <w:rsid w:val="0037017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430459">
      <w:bodyDiv w:val="1"/>
      <w:marLeft w:val="0"/>
      <w:marRight w:val="0"/>
      <w:marTop w:val="0"/>
      <w:marBottom w:val="0"/>
      <w:divBdr>
        <w:top w:val="none" w:sz="0" w:space="0" w:color="auto"/>
        <w:left w:val="none" w:sz="0" w:space="0" w:color="auto"/>
        <w:bottom w:val="none" w:sz="0" w:space="0" w:color="auto"/>
        <w:right w:val="none" w:sz="0" w:space="0" w:color="auto"/>
      </w:divBdr>
    </w:div>
    <w:div w:id="105007904">
      <w:bodyDiv w:val="1"/>
      <w:marLeft w:val="0"/>
      <w:marRight w:val="0"/>
      <w:marTop w:val="0"/>
      <w:marBottom w:val="0"/>
      <w:divBdr>
        <w:top w:val="none" w:sz="0" w:space="0" w:color="auto"/>
        <w:left w:val="none" w:sz="0" w:space="0" w:color="auto"/>
        <w:bottom w:val="none" w:sz="0" w:space="0" w:color="auto"/>
        <w:right w:val="none" w:sz="0" w:space="0" w:color="auto"/>
      </w:divBdr>
    </w:div>
    <w:div w:id="340548362">
      <w:bodyDiv w:val="1"/>
      <w:marLeft w:val="0"/>
      <w:marRight w:val="0"/>
      <w:marTop w:val="0"/>
      <w:marBottom w:val="0"/>
      <w:divBdr>
        <w:top w:val="none" w:sz="0" w:space="0" w:color="auto"/>
        <w:left w:val="none" w:sz="0" w:space="0" w:color="auto"/>
        <w:bottom w:val="none" w:sz="0" w:space="0" w:color="auto"/>
        <w:right w:val="none" w:sz="0" w:space="0" w:color="auto"/>
      </w:divBdr>
    </w:div>
    <w:div w:id="489444377">
      <w:bodyDiv w:val="1"/>
      <w:marLeft w:val="0"/>
      <w:marRight w:val="0"/>
      <w:marTop w:val="0"/>
      <w:marBottom w:val="0"/>
      <w:divBdr>
        <w:top w:val="none" w:sz="0" w:space="0" w:color="auto"/>
        <w:left w:val="none" w:sz="0" w:space="0" w:color="auto"/>
        <w:bottom w:val="none" w:sz="0" w:space="0" w:color="auto"/>
        <w:right w:val="none" w:sz="0" w:space="0" w:color="auto"/>
      </w:divBdr>
      <w:divsChild>
        <w:div w:id="1814364946">
          <w:marLeft w:val="0"/>
          <w:marRight w:val="0"/>
          <w:marTop w:val="0"/>
          <w:marBottom w:val="0"/>
          <w:divBdr>
            <w:top w:val="none" w:sz="0" w:space="0" w:color="auto"/>
            <w:left w:val="none" w:sz="0" w:space="0" w:color="auto"/>
            <w:bottom w:val="none" w:sz="0" w:space="0" w:color="auto"/>
            <w:right w:val="none" w:sz="0" w:space="0" w:color="auto"/>
          </w:divBdr>
        </w:div>
      </w:divsChild>
    </w:div>
    <w:div w:id="622998993">
      <w:bodyDiv w:val="1"/>
      <w:marLeft w:val="0"/>
      <w:marRight w:val="0"/>
      <w:marTop w:val="0"/>
      <w:marBottom w:val="0"/>
      <w:divBdr>
        <w:top w:val="none" w:sz="0" w:space="0" w:color="auto"/>
        <w:left w:val="none" w:sz="0" w:space="0" w:color="auto"/>
        <w:bottom w:val="none" w:sz="0" w:space="0" w:color="auto"/>
        <w:right w:val="none" w:sz="0" w:space="0" w:color="auto"/>
      </w:divBdr>
    </w:div>
    <w:div w:id="815340162">
      <w:bodyDiv w:val="1"/>
      <w:marLeft w:val="0"/>
      <w:marRight w:val="0"/>
      <w:marTop w:val="0"/>
      <w:marBottom w:val="0"/>
      <w:divBdr>
        <w:top w:val="none" w:sz="0" w:space="0" w:color="auto"/>
        <w:left w:val="none" w:sz="0" w:space="0" w:color="auto"/>
        <w:bottom w:val="none" w:sz="0" w:space="0" w:color="auto"/>
        <w:right w:val="none" w:sz="0" w:space="0" w:color="auto"/>
      </w:divBdr>
    </w:div>
    <w:div w:id="827329229">
      <w:bodyDiv w:val="1"/>
      <w:marLeft w:val="0"/>
      <w:marRight w:val="0"/>
      <w:marTop w:val="0"/>
      <w:marBottom w:val="0"/>
      <w:divBdr>
        <w:top w:val="none" w:sz="0" w:space="0" w:color="auto"/>
        <w:left w:val="none" w:sz="0" w:space="0" w:color="auto"/>
        <w:bottom w:val="none" w:sz="0" w:space="0" w:color="auto"/>
        <w:right w:val="none" w:sz="0" w:space="0" w:color="auto"/>
      </w:divBdr>
    </w:div>
    <w:div w:id="830872536">
      <w:bodyDiv w:val="1"/>
      <w:marLeft w:val="0"/>
      <w:marRight w:val="0"/>
      <w:marTop w:val="0"/>
      <w:marBottom w:val="0"/>
      <w:divBdr>
        <w:top w:val="none" w:sz="0" w:space="0" w:color="auto"/>
        <w:left w:val="none" w:sz="0" w:space="0" w:color="auto"/>
        <w:bottom w:val="none" w:sz="0" w:space="0" w:color="auto"/>
        <w:right w:val="none" w:sz="0" w:space="0" w:color="auto"/>
      </w:divBdr>
    </w:div>
    <w:div w:id="889346398">
      <w:bodyDiv w:val="1"/>
      <w:marLeft w:val="0"/>
      <w:marRight w:val="0"/>
      <w:marTop w:val="0"/>
      <w:marBottom w:val="0"/>
      <w:divBdr>
        <w:top w:val="none" w:sz="0" w:space="0" w:color="auto"/>
        <w:left w:val="none" w:sz="0" w:space="0" w:color="auto"/>
        <w:bottom w:val="none" w:sz="0" w:space="0" w:color="auto"/>
        <w:right w:val="none" w:sz="0" w:space="0" w:color="auto"/>
      </w:divBdr>
      <w:divsChild>
        <w:div w:id="1144153414">
          <w:marLeft w:val="0"/>
          <w:marRight w:val="0"/>
          <w:marTop w:val="0"/>
          <w:marBottom w:val="0"/>
          <w:divBdr>
            <w:top w:val="none" w:sz="0" w:space="0" w:color="auto"/>
            <w:left w:val="none" w:sz="0" w:space="0" w:color="auto"/>
            <w:bottom w:val="none" w:sz="0" w:space="0" w:color="auto"/>
            <w:right w:val="none" w:sz="0" w:space="0" w:color="auto"/>
          </w:divBdr>
        </w:div>
        <w:div w:id="1733113354">
          <w:marLeft w:val="0"/>
          <w:marRight w:val="0"/>
          <w:marTop w:val="0"/>
          <w:marBottom w:val="0"/>
          <w:divBdr>
            <w:top w:val="none" w:sz="0" w:space="0" w:color="auto"/>
            <w:left w:val="none" w:sz="0" w:space="0" w:color="auto"/>
            <w:bottom w:val="none" w:sz="0" w:space="0" w:color="auto"/>
            <w:right w:val="none" w:sz="0" w:space="0" w:color="auto"/>
          </w:divBdr>
        </w:div>
      </w:divsChild>
    </w:div>
    <w:div w:id="1027173866">
      <w:bodyDiv w:val="1"/>
      <w:marLeft w:val="0"/>
      <w:marRight w:val="0"/>
      <w:marTop w:val="0"/>
      <w:marBottom w:val="0"/>
      <w:divBdr>
        <w:top w:val="none" w:sz="0" w:space="0" w:color="auto"/>
        <w:left w:val="none" w:sz="0" w:space="0" w:color="auto"/>
        <w:bottom w:val="none" w:sz="0" w:space="0" w:color="auto"/>
        <w:right w:val="none" w:sz="0" w:space="0" w:color="auto"/>
      </w:divBdr>
      <w:divsChild>
        <w:div w:id="763309238">
          <w:marLeft w:val="0"/>
          <w:marRight w:val="0"/>
          <w:marTop w:val="0"/>
          <w:marBottom w:val="0"/>
          <w:divBdr>
            <w:top w:val="none" w:sz="0" w:space="0" w:color="auto"/>
            <w:left w:val="none" w:sz="0" w:space="0" w:color="auto"/>
            <w:bottom w:val="none" w:sz="0" w:space="0" w:color="auto"/>
            <w:right w:val="none" w:sz="0" w:space="0" w:color="auto"/>
          </w:divBdr>
        </w:div>
      </w:divsChild>
    </w:div>
    <w:div w:id="1130316969">
      <w:bodyDiv w:val="1"/>
      <w:marLeft w:val="0"/>
      <w:marRight w:val="0"/>
      <w:marTop w:val="0"/>
      <w:marBottom w:val="0"/>
      <w:divBdr>
        <w:top w:val="none" w:sz="0" w:space="0" w:color="auto"/>
        <w:left w:val="none" w:sz="0" w:space="0" w:color="auto"/>
        <w:bottom w:val="none" w:sz="0" w:space="0" w:color="auto"/>
        <w:right w:val="none" w:sz="0" w:space="0" w:color="auto"/>
      </w:divBdr>
    </w:div>
    <w:div w:id="1154567107">
      <w:bodyDiv w:val="1"/>
      <w:marLeft w:val="0"/>
      <w:marRight w:val="0"/>
      <w:marTop w:val="0"/>
      <w:marBottom w:val="0"/>
      <w:divBdr>
        <w:top w:val="none" w:sz="0" w:space="0" w:color="auto"/>
        <w:left w:val="none" w:sz="0" w:space="0" w:color="auto"/>
        <w:bottom w:val="none" w:sz="0" w:space="0" w:color="auto"/>
        <w:right w:val="none" w:sz="0" w:space="0" w:color="auto"/>
      </w:divBdr>
      <w:divsChild>
        <w:div w:id="400953310">
          <w:marLeft w:val="0"/>
          <w:marRight w:val="0"/>
          <w:marTop w:val="0"/>
          <w:marBottom w:val="0"/>
          <w:divBdr>
            <w:top w:val="none" w:sz="0" w:space="0" w:color="auto"/>
            <w:left w:val="none" w:sz="0" w:space="0" w:color="auto"/>
            <w:bottom w:val="none" w:sz="0" w:space="0" w:color="auto"/>
            <w:right w:val="none" w:sz="0" w:space="0" w:color="auto"/>
          </w:divBdr>
        </w:div>
        <w:div w:id="1385523863">
          <w:marLeft w:val="0"/>
          <w:marRight w:val="0"/>
          <w:marTop w:val="0"/>
          <w:marBottom w:val="0"/>
          <w:divBdr>
            <w:top w:val="none" w:sz="0" w:space="0" w:color="auto"/>
            <w:left w:val="none" w:sz="0" w:space="0" w:color="auto"/>
            <w:bottom w:val="none" w:sz="0" w:space="0" w:color="auto"/>
            <w:right w:val="none" w:sz="0" w:space="0" w:color="auto"/>
          </w:divBdr>
        </w:div>
        <w:div w:id="1469517619">
          <w:marLeft w:val="0"/>
          <w:marRight w:val="0"/>
          <w:marTop w:val="0"/>
          <w:marBottom w:val="0"/>
          <w:divBdr>
            <w:top w:val="none" w:sz="0" w:space="0" w:color="auto"/>
            <w:left w:val="none" w:sz="0" w:space="0" w:color="auto"/>
            <w:bottom w:val="none" w:sz="0" w:space="0" w:color="auto"/>
            <w:right w:val="none" w:sz="0" w:space="0" w:color="auto"/>
          </w:divBdr>
        </w:div>
        <w:div w:id="791217587">
          <w:marLeft w:val="0"/>
          <w:marRight w:val="0"/>
          <w:marTop w:val="0"/>
          <w:marBottom w:val="0"/>
          <w:divBdr>
            <w:top w:val="none" w:sz="0" w:space="0" w:color="auto"/>
            <w:left w:val="none" w:sz="0" w:space="0" w:color="auto"/>
            <w:bottom w:val="none" w:sz="0" w:space="0" w:color="auto"/>
            <w:right w:val="none" w:sz="0" w:space="0" w:color="auto"/>
          </w:divBdr>
        </w:div>
        <w:div w:id="784931531">
          <w:marLeft w:val="0"/>
          <w:marRight w:val="0"/>
          <w:marTop w:val="0"/>
          <w:marBottom w:val="0"/>
          <w:divBdr>
            <w:top w:val="none" w:sz="0" w:space="0" w:color="auto"/>
            <w:left w:val="none" w:sz="0" w:space="0" w:color="auto"/>
            <w:bottom w:val="none" w:sz="0" w:space="0" w:color="auto"/>
            <w:right w:val="none" w:sz="0" w:space="0" w:color="auto"/>
          </w:divBdr>
        </w:div>
        <w:div w:id="1748071760">
          <w:marLeft w:val="0"/>
          <w:marRight w:val="0"/>
          <w:marTop w:val="0"/>
          <w:marBottom w:val="0"/>
          <w:divBdr>
            <w:top w:val="none" w:sz="0" w:space="0" w:color="auto"/>
            <w:left w:val="none" w:sz="0" w:space="0" w:color="auto"/>
            <w:bottom w:val="none" w:sz="0" w:space="0" w:color="auto"/>
            <w:right w:val="none" w:sz="0" w:space="0" w:color="auto"/>
          </w:divBdr>
        </w:div>
        <w:div w:id="864489241">
          <w:marLeft w:val="0"/>
          <w:marRight w:val="0"/>
          <w:marTop w:val="0"/>
          <w:marBottom w:val="0"/>
          <w:divBdr>
            <w:top w:val="none" w:sz="0" w:space="0" w:color="auto"/>
            <w:left w:val="none" w:sz="0" w:space="0" w:color="auto"/>
            <w:bottom w:val="none" w:sz="0" w:space="0" w:color="auto"/>
            <w:right w:val="none" w:sz="0" w:space="0" w:color="auto"/>
          </w:divBdr>
        </w:div>
        <w:div w:id="929238422">
          <w:marLeft w:val="0"/>
          <w:marRight w:val="0"/>
          <w:marTop w:val="0"/>
          <w:marBottom w:val="0"/>
          <w:divBdr>
            <w:top w:val="none" w:sz="0" w:space="0" w:color="auto"/>
            <w:left w:val="none" w:sz="0" w:space="0" w:color="auto"/>
            <w:bottom w:val="none" w:sz="0" w:space="0" w:color="auto"/>
            <w:right w:val="none" w:sz="0" w:space="0" w:color="auto"/>
          </w:divBdr>
        </w:div>
        <w:div w:id="1377848670">
          <w:marLeft w:val="0"/>
          <w:marRight w:val="0"/>
          <w:marTop w:val="0"/>
          <w:marBottom w:val="0"/>
          <w:divBdr>
            <w:top w:val="none" w:sz="0" w:space="0" w:color="auto"/>
            <w:left w:val="none" w:sz="0" w:space="0" w:color="auto"/>
            <w:bottom w:val="none" w:sz="0" w:space="0" w:color="auto"/>
            <w:right w:val="none" w:sz="0" w:space="0" w:color="auto"/>
          </w:divBdr>
        </w:div>
        <w:div w:id="520900107">
          <w:marLeft w:val="0"/>
          <w:marRight w:val="0"/>
          <w:marTop w:val="0"/>
          <w:marBottom w:val="0"/>
          <w:divBdr>
            <w:top w:val="none" w:sz="0" w:space="0" w:color="auto"/>
            <w:left w:val="none" w:sz="0" w:space="0" w:color="auto"/>
            <w:bottom w:val="none" w:sz="0" w:space="0" w:color="auto"/>
            <w:right w:val="none" w:sz="0" w:space="0" w:color="auto"/>
          </w:divBdr>
        </w:div>
        <w:div w:id="773598040">
          <w:marLeft w:val="0"/>
          <w:marRight w:val="0"/>
          <w:marTop w:val="0"/>
          <w:marBottom w:val="0"/>
          <w:divBdr>
            <w:top w:val="none" w:sz="0" w:space="0" w:color="auto"/>
            <w:left w:val="none" w:sz="0" w:space="0" w:color="auto"/>
            <w:bottom w:val="none" w:sz="0" w:space="0" w:color="auto"/>
            <w:right w:val="none" w:sz="0" w:space="0" w:color="auto"/>
          </w:divBdr>
        </w:div>
        <w:div w:id="1879316997">
          <w:marLeft w:val="0"/>
          <w:marRight w:val="0"/>
          <w:marTop w:val="0"/>
          <w:marBottom w:val="0"/>
          <w:divBdr>
            <w:top w:val="none" w:sz="0" w:space="0" w:color="auto"/>
            <w:left w:val="none" w:sz="0" w:space="0" w:color="auto"/>
            <w:bottom w:val="none" w:sz="0" w:space="0" w:color="auto"/>
            <w:right w:val="none" w:sz="0" w:space="0" w:color="auto"/>
          </w:divBdr>
        </w:div>
        <w:div w:id="1403747308">
          <w:marLeft w:val="0"/>
          <w:marRight w:val="0"/>
          <w:marTop w:val="0"/>
          <w:marBottom w:val="0"/>
          <w:divBdr>
            <w:top w:val="none" w:sz="0" w:space="0" w:color="auto"/>
            <w:left w:val="none" w:sz="0" w:space="0" w:color="auto"/>
            <w:bottom w:val="none" w:sz="0" w:space="0" w:color="auto"/>
            <w:right w:val="none" w:sz="0" w:space="0" w:color="auto"/>
          </w:divBdr>
        </w:div>
        <w:div w:id="986974681">
          <w:marLeft w:val="0"/>
          <w:marRight w:val="0"/>
          <w:marTop w:val="0"/>
          <w:marBottom w:val="0"/>
          <w:divBdr>
            <w:top w:val="none" w:sz="0" w:space="0" w:color="auto"/>
            <w:left w:val="none" w:sz="0" w:space="0" w:color="auto"/>
            <w:bottom w:val="none" w:sz="0" w:space="0" w:color="auto"/>
            <w:right w:val="none" w:sz="0" w:space="0" w:color="auto"/>
          </w:divBdr>
        </w:div>
        <w:div w:id="1735002798">
          <w:marLeft w:val="0"/>
          <w:marRight w:val="0"/>
          <w:marTop w:val="0"/>
          <w:marBottom w:val="0"/>
          <w:divBdr>
            <w:top w:val="none" w:sz="0" w:space="0" w:color="auto"/>
            <w:left w:val="none" w:sz="0" w:space="0" w:color="auto"/>
            <w:bottom w:val="none" w:sz="0" w:space="0" w:color="auto"/>
            <w:right w:val="none" w:sz="0" w:space="0" w:color="auto"/>
          </w:divBdr>
        </w:div>
        <w:div w:id="1029795726">
          <w:marLeft w:val="0"/>
          <w:marRight w:val="0"/>
          <w:marTop w:val="0"/>
          <w:marBottom w:val="0"/>
          <w:divBdr>
            <w:top w:val="none" w:sz="0" w:space="0" w:color="auto"/>
            <w:left w:val="none" w:sz="0" w:space="0" w:color="auto"/>
            <w:bottom w:val="none" w:sz="0" w:space="0" w:color="auto"/>
            <w:right w:val="none" w:sz="0" w:space="0" w:color="auto"/>
          </w:divBdr>
        </w:div>
        <w:div w:id="1001272981">
          <w:marLeft w:val="0"/>
          <w:marRight w:val="0"/>
          <w:marTop w:val="0"/>
          <w:marBottom w:val="0"/>
          <w:divBdr>
            <w:top w:val="none" w:sz="0" w:space="0" w:color="auto"/>
            <w:left w:val="none" w:sz="0" w:space="0" w:color="auto"/>
            <w:bottom w:val="none" w:sz="0" w:space="0" w:color="auto"/>
            <w:right w:val="none" w:sz="0" w:space="0" w:color="auto"/>
          </w:divBdr>
        </w:div>
        <w:div w:id="49889082">
          <w:marLeft w:val="0"/>
          <w:marRight w:val="0"/>
          <w:marTop w:val="0"/>
          <w:marBottom w:val="0"/>
          <w:divBdr>
            <w:top w:val="none" w:sz="0" w:space="0" w:color="auto"/>
            <w:left w:val="none" w:sz="0" w:space="0" w:color="auto"/>
            <w:bottom w:val="none" w:sz="0" w:space="0" w:color="auto"/>
            <w:right w:val="none" w:sz="0" w:space="0" w:color="auto"/>
          </w:divBdr>
        </w:div>
        <w:div w:id="537353774">
          <w:marLeft w:val="0"/>
          <w:marRight w:val="0"/>
          <w:marTop w:val="0"/>
          <w:marBottom w:val="0"/>
          <w:divBdr>
            <w:top w:val="none" w:sz="0" w:space="0" w:color="auto"/>
            <w:left w:val="none" w:sz="0" w:space="0" w:color="auto"/>
            <w:bottom w:val="none" w:sz="0" w:space="0" w:color="auto"/>
            <w:right w:val="none" w:sz="0" w:space="0" w:color="auto"/>
          </w:divBdr>
        </w:div>
        <w:div w:id="509609246">
          <w:marLeft w:val="0"/>
          <w:marRight w:val="0"/>
          <w:marTop w:val="0"/>
          <w:marBottom w:val="0"/>
          <w:divBdr>
            <w:top w:val="none" w:sz="0" w:space="0" w:color="auto"/>
            <w:left w:val="none" w:sz="0" w:space="0" w:color="auto"/>
            <w:bottom w:val="none" w:sz="0" w:space="0" w:color="auto"/>
            <w:right w:val="none" w:sz="0" w:space="0" w:color="auto"/>
          </w:divBdr>
        </w:div>
        <w:div w:id="1618373187">
          <w:marLeft w:val="0"/>
          <w:marRight w:val="0"/>
          <w:marTop w:val="0"/>
          <w:marBottom w:val="0"/>
          <w:divBdr>
            <w:top w:val="none" w:sz="0" w:space="0" w:color="auto"/>
            <w:left w:val="none" w:sz="0" w:space="0" w:color="auto"/>
            <w:bottom w:val="none" w:sz="0" w:space="0" w:color="auto"/>
            <w:right w:val="none" w:sz="0" w:space="0" w:color="auto"/>
          </w:divBdr>
        </w:div>
        <w:div w:id="992491692">
          <w:marLeft w:val="0"/>
          <w:marRight w:val="0"/>
          <w:marTop w:val="0"/>
          <w:marBottom w:val="0"/>
          <w:divBdr>
            <w:top w:val="none" w:sz="0" w:space="0" w:color="auto"/>
            <w:left w:val="none" w:sz="0" w:space="0" w:color="auto"/>
            <w:bottom w:val="none" w:sz="0" w:space="0" w:color="auto"/>
            <w:right w:val="none" w:sz="0" w:space="0" w:color="auto"/>
          </w:divBdr>
        </w:div>
        <w:div w:id="1070083947">
          <w:marLeft w:val="0"/>
          <w:marRight w:val="0"/>
          <w:marTop w:val="0"/>
          <w:marBottom w:val="0"/>
          <w:divBdr>
            <w:top w:val="none" w:sz="0" w:space="0" w:color="auto"/>
            <w:left w:val="none" w:sz="0" w:space="0" w:color="auto"/>
            <w:bottom w:val="none" w:sz="0" w:space="0" w:color="auto"/>
            <w:right w:val="none" w:sz="0" w:space="0" w:color="auto"/>
          </w:divBdr>
        </w:div>
        <w:div w:id="1046832724">
          <w:marLeft w:val="0"/>
          <w:marRight w:val="0"/>
          <w:marTop w:val="0"/>
          <w:marBottom w:val="0"/>
          <w:divBdr>
            <w:top w:val="none" w:sz="0" w:space="0" w:color="auto"/>
            <w:left w:val="none" w:sz="0" w:space="0" w:color="auto"/>
            <w:bottom w:val="none" w:sz="0" w:space="0" w:color="auto"/>
            <w:right w:val="none" w:sz="0" w:space="0" w:color="auto"/>
          </w:divBdr>
        </w:div>
        <w:div w:id="1052119034">
          <w:marLeft w:val="0"/>
          <w:marRight w:val="0"/>
          <w:marTop w:val="0"/>
          <w:marBottom w:val="0"/>
          <w:divBdr>
            <w:top w:val="none" w:sz="0" w:space="0" w:color="auto"/>
            <w:left w:val="none" w:sz="0" w:space="0" w:color="auto"/>
            <w:bottom w:val="none" w:sz="0" w:space="0" w:color="auto"/>
            <w:right w:val="none" w:sz="0" w:space="0" w:color="auto"/>
          </w:divBdr>
        </w:div>
        <w:div w:id="1759253881">
          <w:marLeft w:val="0"/>
          <w:marRight w:val="0"/>
          <w:marTop w:val="0"/>
          <w:marBottom w:val="0"/>
          <w:divBdr>
            <w:top w:val="none" w:sz="0" w:space="0" w:color="auto"/>
            <w:left w:val="none" w:sz="0" w:space="0" w:color="auto"/>
            <w:bottom w:val="none" w:sz="0" w:space="0" w:color="auto"/>
            <w:right w:val="none" w:sz="0" w:space="0" w:color="auto"/>
          </w:divBdr>
        </w:div>
      </w:divsChild>
    </w:div>
    <w:div w:id="1174109000">
      <w:bodyDiv w:val="1"/>
      <w:marLeft w:val="0"/>
      <w:marRight w:val="0"/>
      <w:marTop w:val="0"/>
      <w:marBottom w:val="0"/>
      <w:divBdr>
        <w:top w:val="none" w:sz="0" w:space="0" w:color="auto"/>
        <w:left w:val="none" w:sz="0" w:space="0" w:color="auto"/>
        <w:bottom w:val="none" w:sz="0" w:space="0" w:color="auto"/>
        <w:right w:val="none" w:sz="0" w:space="0" w:color="auto"/>
      </w:divBdr>
    </w:div>
    <w:div w:id="1351487922">
      <w:bodyDiv w:val="1"/>
      <w:marLeft w:val="0"/>
      <w:marRight w:val="0"/>
      <w:marTop w:val="0"/>
      <w:marBottom w:val="0"/>
      <w:divBdr>
        <w:top w:val="none" w:sz="0" w:space="0" w:color="auto"/>
        <w:left w:val="none" w:sz="0" w:space="0" w:color="auto"/>
        <w:bottom w:val="none" w:sz="0" w:space="0" w:color="auto"/>
        <w:right w:val="none" w:sz="0" w:space="0" w:color="auto"/>
      </w:divBdr>
    </w:div>
    <w:div w:id="1409377667">
      <w:bodyDiv w:val="1"/>
      <w:marLeft w:val="0"/>
      <w:marRight w:val="0"/>
      <w:marTop w:val="0"/>
      <w:marBottom w:val="0"/>
      <w:divBdr>
        <w:top w:val="none" w:sz="0" w:space="0" w:color="auto"/>
        <w:left w:val="none" w:sz="0" w:space="0" w:color="auto"/>
        <w:bottom w:val="none" w:sz="0" w:space="0" w:color="auto"/>
        <w:right w:val="none" w:sz="0" w:space="0" w:color="auto"/>
      </w:divBdr>
    </w:div>
    <w:div w:id="1476947584">
      <w:bodyDiv w:val="1"/>
      <w:marLeft w:val="0"/>
      <w:marRight w:val="0"/>
      <w:marTop w:val="0"/>
      <w:marBottom w:val="0"/>
      <w:divBdr>
        <w:top w:val="none" w:sz="0" w:space="0" w:color="auto"/>
        <w:left w:val="none" w:sz="0" w:space="0" w:color="auto"/>
        <w:bottom w:val="none" w:sz="0" w:space="0" w:color="auto"/>
        <w:right w:val="none" w:sz="0" w:space="0" w:color="auto"/>
      </w:divBdr>
    </w:div>
    <w:div w:id="1618483261">
      <w:bodyDiv w:val="1"/>
      <w:marLeft w:val="0"/>
      <w:marRight w:val="0"/>
      <w:marTop w:val="0"/>
      <w:marBottom w:val="0"/>
      <w:divBdr>
        <w:top w:val="none" w:sz="0" w:space="0" w:color="auto"/>
        <w:left w:val="none" w:sz="0" w:space="0" w:color="auto"/>
        <w:bottom w:val="none" w:sz="0" w:space="0" w:color="auto"/>
        <w:right w:val="none" w:sz="0" w:space="0" w:color="auto"/>
      </w:divBdr>
      <w:divsChild>
        <w:div w:id="1721588720">
          <w:marLeft w:val="0"/>
          <w:marRight w:val="0"/>
          <w:marTop w:val="0"/>
          <w:marBottom w:val="0"/>
          <w:divBdr>
            <w:top w:val="none" w:sz="0" w:space="0" w:color="auto"/>
            <w:left w:val="none" w:sz="0" w:space="0" w:color="auto"/>
            <w:bottom w:val="none" w:sz="0" w:space="0" w:color="auto"/>
            <w:right w:val="none" w:sz="0" w:space="0" w:color="auto"/>
          </w:divBdr>
          <w:divsChild>
            <w:div w:id="844327135">
              <w:marLeft w:val="0"/>
              <w:marRight w:val="0"/>
              <w:marTop w:val="0"/>
              <w:marBottom w:val="0"/>
              <w:divBdr>
                <w:top w:val="none" w:sz="0" w:space="0" w:color="auto"/>
                <w:left w:val="none" w:sz="0" w:space="0" w:color="auto"/>
                <w:bottom w:val="none" w:sz="0" w:space="0" w:color="auto"/>
                <w:right w:val="none" w:sz="0" w:space="0" w:color="auto"/>
              </w:divBdr>
              <w:divsChild>
                <w:div w:id="978921463">
                  <w:marLeft w:val="0"/>
                  <w:marRight w:val="0"/>
                  <w:marTop w:val="0"/>
                  <w:marBottom w:val="0"/>
                  <w:divBdr>
                    <w:top w:val="none" w:sz="0" w:space="0" w:color="auto"/>
                    <w:left w:val="none" w:sz="0" w:space="0" w:color="auto"/>
                    <w:bottom w:val="none" w:sz="0" w:space="0" w:color="auto"/>
                    <w:right w:val="none" w:sz="0" w:space="0" w:color="auto"/>
                  </w:divBdr>
                  <w:divsChild>
                    <w:div w:id="495727794">
                      <w:marLeft w:val="0"/>
                      <w:marRight w:val="0"/>
                      <w:marTop w:val="0"/>
                      <w:marBottom w:val="0"/>
                      <w:divBdr>
                        <w:top w:val="none" w:sz="0" w:space="0" w:color="auto"/>
                        <w:left w:val="none" w:sz="0" w:space="0" w:color="auto"/>
                        <w:bottom w:val="none" w:sz="0" w:space="0" w:color="auto"/>
                        <w:right w:val="none" w:sz="0" w:space="0" w:color="auto"/>
                      </w:divBdr>
                      <w:divsChild>
                        <w:div w:id="1241334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4530617">
          <w:marLeft w:val="0"/>
          <w:marRight w:val="0"/>
          <w:marTop w:val="0"/>
          <w:marBottom w:val="0"/>
          <w:divBdr>
            <w:top w:val="none" w:sz="0" w:space="0" w:color="auto"/>
            <w:left w:val="none" w:sz="0" w:space="0" w:color="auto"/>
            <w:bottom w:val="none" w:sz="0" w:space="0" w:color="auto"/>
            <w:right w:val="none" w:sz="0" w:space="0" w:color="auto"/>
          </w:divBdr>
        </w:div>
      </w:divsChild>
    </w:div>
    <w:div w:id="1754474779">
      <w:bodyDiv w:val="1"/>
      <w:marLeft w:val="0"/>
      <w:marRight w:val="0"/>
      <w:marTop w:val="0"/>
      <w:marBottom w:val="0"/>
      <w:divBdr>
        <w:top w:val="none" w:sz="0" w:space="0" w:color="auto"/>
        <w:left w:val="none" w:sz="0" w:space="0" w:color="auto"/>
        <w:bottom w:val="none" w:sz="0" w:space="0" w:color="auto"/>
        <w:right w:val="none" w:sz="0" w:space="0" w:color="auto"/>
      </w:divBdr>
    </w:div>
    <w:div w:id="1873496912">
      <w:bodyDiv w:val="1"/>
      <w:marLeft w:val="0"/>
      <w:marRight w:val="0"/>
      <w:marTop w:val="0"/>
      <w:marBottom w:val="0"/>
      <w:divBdr>
        <w:top w:val="none" w:sz="0" w:space="0" w:color="auto"/>
        <w:left w:val="none" w:sz="0" w:space="0" w:color="auto"/>
        <w:bottom w:val="none" w:sz="0" w:space="0" w:color="auto"/>
        <w:right w:val="none" w:sz="0" w:space="0" w:color="auto"/>
      </w:divBdr>
      <w:divsChild>
        <w:div w:id="1917594822">
          <w:marLeft w:val="0"/>
          <w:marRight w:val="0"/>
          <w:marTop w:val="0"/>
          <w:marBottom w:val="0"/>
          <w:divBdr>
            <w:top w:val="none" w:sz="0" w:space="0" w:color="auto"/>
            <w:left w:val="none" w:sz="0" w:space="0" w:color="auto"/>
            <w:bottom w:val="none" w:sz="0" w:space="0" w:color="auto"/>
            <w:right w:val="none" w:sz="0" w:space="0" w:color="auto"/>
          </w:divBdr>
          <w:divsChild>
            <w:div w:id="2118715656">
              <w:marLeft w:val="0"/>
              <w:marRight w:val="0"/>
              <w:marTop w:val="0"/>
              <w:marBottom w:val="0"/>
              <w:divBdr>
                <w:top w:val="none" w:sz="0" w:space="0" w:color="auto"/>
                <w:left w:val="none" w:sz="0" w:space="0" w:color="auto"/>
                <w:bottom w:val="none" w:sz="0" w:space="0" w:color="auto"/>
                <w:right w:val="none" w:sz="0" w:space="0" w:color="auto"/>
              </w:divBdr>
              <w:divsChild>
                <w:div w:id="1746144113">
                  <w:marLeft w:val="0"/>
                  <w:marRight w:val="0"/>
                  <w:marTop w:val="0"/>
                  <w:marBottom w:val="0"/>
                  <w:divBdr>
                    <w:top w:val="none" w:sz="0" w:space="0" w:color="auto"/>
                    <w:left w:val="none" w:sz="0" w:space="0" w:color="auto"/>
                    <w:bottom w:val="none" w:sz="0" w:space="0" w:color="auto"/>
                    <w:right w:val="none" w:sz="0" w:space="0" w:color="auto"/>
                  </w:divBdr>
                  <w:divsChild>
                    <w:div w:id="185288184">
                      <w:marLeft w:val="0"/>
                      <w:marRight w:val="0"/>
                      <w:marTop w:val="0"/>
                      <w:marBottom w:val="0"/>
                      <w:divBdr>
                        <w:top w:val="none" w:sz="0" w:space="0" w:color="auto"/>
                        <w:left w:val="none" w:sz="0" w:space="0" w:color="auto"/>
                        <w:bottom w:val="none" w:sz="0" w:space="0" w:color="auto"/>
                        <w:right w:val="none" w:sz="0" w:space="0" w:color="auto"/>
                      </w:divBdr>
                      <w:divsChild>
                        <w:div w:id="1095982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4980738">
          <w:marLeft w:val="0"/>
          <w:marRight w:val="0"/>
          <w:marTop w:val="0"/>
          <w:marBottom w:val="0"/>
          <w:divBdr>
            <w:top w:val="none" w:sz="0" w:space="0" w:color="auto"/>
            <w:left w:val="none" w:sz="0" w:space="0" w:color="auto"/>
            <w:bottom w:val="none" w:sz="0" w:space="0" w:color="auto"/>
            <w:right w:val="none" w:sz="0" w:space="0" w:color="auto"/>
          </w:divBdr>
        </w:div>
      </w:divsChild>
    </w:div>
    <w:div w:id="2143427219">
      <w:bodyDiv w:val="1"/>
      <w:marLeft w:val="0"/>
      <w:marRight w:val="0"/>
      <w:marTop w:val="0"/>
      <w:marBottom w:val="0"/>
      <w:divBdr>
        <w:top w:val="none" w:sz="0" w:space="0" w:color="auto"/>
        <w:left w:val="none" w:sz="0" w:space="0" w:color="auto"/>
        <w:bottom w:val="none" w:sz="0" w:space="0" w:color="auto"/>
        <w:right w:val="none" w:sz="0" w:space="0" w:color="auto"/>
      </w:divBdr>
      <w:divsChild>
        <w:div w:id="1369258726">
          <w:marLeft w:val="0"/>
          <w:marRight w:val="0"/>
          <w:marTop w:val="0"/>
          <w:marBottom w:val="0"/>
          <w:divBdr>
            <w:top w:val="none" w:sz="0" w:space="0" w:color="auto"/>
            <w:left w:val="none" w:sz="0" w:space="0" w:color="auto"/>
            <w:bottom w:val="none" w:sz="0" w:space="0" w:color="auto"/>
            <w:right w:val="none" w:sz="0" w:space="0" w:color="auto"/>
          </w:divBdr>
        </w:div>
        <w:div w:id="443111887">
          <w:marLeft w:val="0"/>
          <w:marRight w:val="0"/>
          <w:marTop w:val="0"/>
          <w:marBottom w:val="0"/>
          <w:divBdr>
            <w:top w:val="none" w:sz="0" w:space="0" w:color="auto"/>
            <w:left w:val="none" w:sz="0" w:space="0" w:color="auto"/>
            <w:bottom w:val="none" w:sz="0" w:space="0" w:color="auto"/>
            <w:right w:val="none" w:sz="0" w:space="0" w:color="auto"/>
          </w:divBdr>
        </w:div>
        <w:div w:id="1943344656">
          <w:marLeft w:val="0"/>
          <w:marRight w:val="0"/>
          <w:marTop w:val="0"/>
          <w:marBottom w:val="0"/>
          <w:divBdr>
            <w:top w:val="none" w:sz="0" w:space="0" w:color="auto"/>
            <w:left w:val="none" w:sz="0" w:space="0" w:color="auto"/>
            <w:bottom w:val="none" w:sz="0" w:space="0" w:color="auto"/>
            <w:right w:val="none" w:sz="0" w:space="0" w:color="auto"/>
          </w:divBdr>
        </w:div>
        <w:div w:id="2052027672">
          <w:marLeft w:val="0"/>
          <w:marRight w:val="0"/>
          <w:marTop w:val="0"/>
          <w:marBottom w:val="0"/>
          <w:divBdr>
            <w:top w:val="none" w:sz="0" w:space="0" w:color="auto"/>
            <w:left w:val="none" w:sz="0" w:space="0" w:color="auto"/>
            <w:bottom w:val="none" w:sz="0" w:space="0" w:color="auto"/>
            <w:right w:val="none" w:sz="0" w:space="0" w:color="auto"/>
          </w:divBdr>
        </w:div>
        <w:div w:id="1144857578">
          <w:marLeft w:val="0"/>
          <w:marRight w:val="0"/>
          <w:marTop w:val="0"/>
          <w:marBottom w:val="0"/>
          <w:divBdr>
            <w:top w:val="none" w:sz="0" w:space="0" w:color="auto"/>
            <w:left w:val="none" w:sz="0" w:space="0" w:color="auto"/>
            <w:bottom w:val="none" w:sz="0" w:space="0" w:color="auto"/>
            <w:right w:val="none" w:sz="0" w:space="0" w:color="auto"/>
          </w:divBdr>
        </w:div>
        <w:div w:id="1327591910">
          <w:marLeft w:val="0"/>
          <w:marRight w:val="0"/>
          <w:marTop w:val="0"/>
          <w:marBottom w:val="0"/>
          <w:divBdr>
            <w:top w:val="none" w:sz="0" w:space="0" w:color="auto"/>
            <w:left w:val="none" w:sz="0" w:space="0" w:color="auto"/>
            <w:bottom w:val="none" w:sz="0" w:space="0" w:color="auto"/>
            <w:right w:val="none" w:sz="0" w:space="0" w:color="auto"/>
          </w:divBdr>
        </w:div>
        <w:div w:id="866606274">
          <w:marLeft w:val="0"/>
          <w:marRight w:val="0"/>
          <w:marTop w:val="0"/>
          <w:marBottom w:val="0"/>
          <w:divBdr>
            <w:top w:val="none" w:sz="0" w:space="0" w:color="auto"/>
            <w:left w:val="none" w:sz="0" w:space="0" w:color="auto"/>
            <w:bottom w:val="none" w:sz="0" w:space="0" w:color="auto"/>
            <w:right w:val="none" w:sz="0" w:space="0" w:color="auto"/>
          </w:divBdr>
        </w:div>
        <w:div w:id="646200637">
          <w:marLeft w:val="0"/>
          <w:marRight w:val="0"/>
          <w:marTop w:val="0"/>
          <w:marBottom w:val="0"/>
          <w:divBdr>
            <w:top w:val="none" w:sz="0" w:space="0" w:color="auto"/>
            <w:left w:val="none" w:sz="0" w:space="0" w:color="auto"/>
            <w:bottom w:val="none" w:sz="0" w:space="0" w:color="auto"/>
            <w:right w:val="none" w:sz="0" w:space="0" w:color="auto"/>
          </w:divBdr>
        </w:div>
        <w:div w:id="1589383841">
          <w:marLeft w:val="0"/>
          <w:marRight w:val="0"/>
          <w:marTop w:val="0"/>
          <w:marBottom w:val="0"/>
          <w:divBdr>
            <w:top w:val="none" w:sz="0" w:space="0" w:color="auto"/>
            <w:left w:val="none" w:sz="0" w:space="0" w:color="auto"/>
            <w:bottom w:val="none" w:sz="0" w:space="0" w:color="auto"/>
            <w:right w:val="none" w:sz="0" w:space="0" w:color="auto"/>
          </w:divBdr>
        </w:div>
        <w:div w:id="893274852">
          <w:marLeft w:val="0"/>
          <w:marRight w:val="0"/>
          <w:marTop w:val="0"/>
          <w:marBottom w:val="0"/>
          <w:divBdr>
            <w:top w:val="none" w:sz="0" w:space="0" w:color="auto"/>
            <w:left w:val="none" w:sz="0" w:space="0" w:color="auto"/>
            <w:bottom w:val="none" w:sz="0" w:space="0" w:color="auto"/>
            <w:right w:val="none" w:sz="0" w:space="0" w:color="auto"/>
          </w:divBdr>
        </w:div>
        <w:div w:id="641034265">
          <w:marLeft w:val="0"/>
          <w:marRight w:val="0"/>
          <w:marTop w:val="0"/>
          <w:marBottom w:val="0"/>
          <w:divBdr>
            <w:top w:val="none" w:sz="0" w:space="0" w:color="auto"/>
            <w:left w:val="none" w:sz="0" w:space="0" w:color="auto"/>
            <w:bottom w:val="none" w:sz="0" w:space="0" w:color="auto"/>
            <w:right w:val="none" w:sz="0" w:space="0" w:color="auto"/>
          </w:divBdr>
        </w:div>
        <w:div w:id="954409395">
          <w:marLeft w:val="0"/>
          <w:marRight w:val="0"/>
          <w:marTop w:val="0"/>
          <w:marBottom w:val="0"/>
          <w:divBdr>
            <w:top w:val="none" w:sz="0" w:space="0" w:color="auto"/>
            <w:left w:val="none" w:sz="0" w:space="0" w:color="auto"/>
            <w:bottom w:val="none" w:sz="0" w:space="0" w:color="auto"/>
            <w:right w:val="none" w:sz="0" w:space="0" w:color="auto"/>
          </w:divBdr>
        </w:div>
        <w:div w:id="1421413340">
          <w:marLeft w:val="0"/>
          <w:marRight w:val="0"/>
          <w:marTop w:val="0"/>
          <w:marBottom w:val="0"/>
          <w:divBdr>
            <w:top w:val="none" w:sz="0" w:space="0" w:color="auto"/>
            <w:left w:val="none" w:sz="0" w:space="0" w:color="auto"/>
            <w:bottom w:val="none" w:sz="0" w:space="0" w:color="auto"/>
            <w:right w:val="none" w:sz="0" w:space="0" w:color="auto"/>
          </w:divBdr>
        </w:div>
        <w:div w:id="3868202">
          <w:marLeft w:val="0"/>
          <w:marRight w:val="0"/>
          <w:marTop w:val="0"/>
          <w:marBottom w:val="0"/>
          <w:divBdr>
            <w:top w:val="none" w:sz="0" w:space="0" w:color="auto"/>
            <w:left w:val="none" w:sz="0" w:space="0" w:color="auto"/>
            <w:bottom w:val="none" w:sz="0" w:space="0" w:color="auto"/>
            <w:right w:val="none" w:sz="0" w:space="0" w:color="auto"/>
          </w:divBdr>
        </w:div>
        <w:div w:id="2052609351">
          <w:marLeft w:val="0"/>
          <w:marRight w:val="0"/>
          <w:marTop w:val="0"/>
          <w:marBottom w:val="0"/>
          <w:divBdr>
            <w:top w:val="none" w:sz="0" w:space="0" w:color="auto"/>
            <w:left w:val="none" w:sz="0" w:space="0" w:color="auto"/>
            <w:bottom w:val="none" w:sz="0" w:space="0" w:color="auto"/>
            <w:right w:val="none" w:sz="0" w:space="0" w:color="auto"/>
          </w:divBdr>
        </w:div>
        <w:div w:id="343633010">
          <w:marLeft w:val="0"/>
          <w:marRight w:val="0"/>
          <w:marTop w:val="0"/>
          <w:marBottom w:val="0"/>
          <w:divBdr>
            <w:top w:val="none" w:sz="0" w:space="0" w:color="auto"/>
            <w:left w:val="none" w:sz="0" w:space="0" w:color="auto"/>
            <w:bottom w:val="none" w:sz="0" w:space="0" w:color="auto"/>
            <w:right w:val="none" w:sz="0" w:space="0" w:color="auto"/>
          </w:divBdr>
        </w:div>
        <w:div w:id="1756320170">
          <w:marLeft w:val="0"/>
          <w:marRight w:val="0"/>
          <w:marTop w:val="0"/>
          <w:marBottom w:val="0"/>
          <w:divBdr>
            <w:top w:val="none" w:sz="0" w:space="0" w:color="auto"/>
            <w:left w:val="none" w:sz="0" w:space="0" w:color="auto"/>
            <w:bottom w:val="none" w:sz="0" w:space="0" w:color="auto"/>
            <w:right w:val="none" w:sz="0" w:space="0" w:color="auto"/>
          </w:divBdr>
        </w:div>
        <w:div w:id="345904182">
          <w:marLeft w:val="0"/>
          <w:marRight w:val="0"/>
          <w:marTop w:val="0"/>
          <w:marBottom w:val="0"/>
          <w:divBdr>
            <w:top w:val="none" w:sz="0" w:space="0" w:color="auto"/>
            <w:left w:val="none" w:sz="0" w:space="0" w:color="auto"/>
            <w:bottom w:val="none" w:sz="0" w:space="0" w:color="auto"/>
            <w:right w:val="none" w:sz="0" w:space="0" w:color="auto"/>
          </w:divBdr>
        </w:div>
        <w:div w:id="1489709843">
          <w:marLeft w:val="0"/>
          <w:marRight w:val="0"/>
          <w:marTop w:val="0"/>
          <w:marBottom w:val="0"/>
          <w:divBdr>
            <w:top w:val="none" w:sz="0" w:space="0" w:color="auto"/>
            <w:left w:val="none" w:sz="0" w:space="0" w:color="auto"/>
            <w:bottom w:val="none" w:sz="0" w:space="0" w:color="auto"/>
            <w:right w:val="none" w:sz="0" w:space="0" w:color="auto"/>
          </w:divBdr>
        </w:div>
        <w:div w:id="2084443924">
          <w:marLeft w:val="0"/>
          <w:marRight w:val="0"/>
          <w:marTop w:val="0"/>
          <w:marBottom w:val="0"/>
          <w:divBdr>
            <w:top w:val="none" w:sz="0" w:space="0" w:color="auto"/>
            <w:left w:val="none" w:sz="0" w:space="0" w:color="auto"/>
            <w:bottom w:val="none" w:sz="0" w:space="0" w:color="auto"/>
            <w:right w:val="none" w:sz="0" w:space="0" w:color="auto"/>
          </w:divBdr>
        </w:div>
        <w:div w:id="1959992125">
          <w:marLeft w:val="0"/>
          <w:marRight w:val="0"/>
          <w:marTop w:val="0"/>
          <w:marBottom w:val="0"/>
          <w:divBdr>
            <w:top w:val="none" w:sz="0" w:space="0" w:color="auto"/>
            <w:left w:val="none" w:sz="0" w:space="0" w:color="auto"/>
            <w:bottom w:val="none" w:sz="0" w:space="0" w:color="auto"/>
            <w:right w:val="none" w:sz="0" w:space="0" w:color="auto"/>
          </w:divBdr>
        </w:div>
        <w:div w:id="283343261">
          <w:marLeft w:val="0"/>
          <w:marRight w:val="0"/>
          <w:marTop w:val="0"/>
          <w:marBottom w:val="0"/>
          <w:divBdr>
            <w:top w:val="none" w:sz="0" w:space="0" w:color="auto"/>
            <w:left w:val="none" w:sz="0" w:space="0" w:color="auto"/>
            <w:bottom w:val="none" w:sz="0" w:space="0" w:color="auto"/>
            <w:right w:val="none" w:sz="0" w:space="0" w:color="auto"/>
          </w:divBdr>
        </w:div>
        <w:div w:id="613707116">
          <w:marLeft w:val="0"/>
          <w:marRight w:val="0"/>
          <w:marTop w:val="0"/>
          <w:marBottom w:val="0"/>
          <w:divBdr>
            <w:top w:val="none" w:sz="0" w:space="0" w:color="auto"/>
            <w:left w:val="none" w:sz="0" w:space="0" w:color="auto"/>
            <w:bottom w:val="none" w:sz="0" w:space="0" w:color="auto"/>
            <w:right w:val="none" w:sz="0" w:space="0" w:color="auto"/>
          </w:divBdr>
        </w:div>
        <w:div w:id="2005621329">
          <w:marLeft w:val="0"/>
          <w:marRight w:val="0"/>
          <w:marTop w:val="0"/>
          <w:marBottom w:val="0"/>
          <w:divBdr>
            <w:top w:val="none" w:sz="0" w:space="0" w:color="auto"/>
            <w:left w:val="none" w:sz="0" w:space="0" w:color="auto"/>
            <w:bottom w:val="none" w:sz="0" w:space="0" w:color="auto"/>
            <w:right w:val="none" w:sz="0" w:space="0" w:color="auto"/>
          </w:divBdr>
        </w:div>
        <w:div w:id="1775632488">
          <w:marLeft w:val="0"/>
          <w:marRight w:val="0"/>
          <w:marTop w:val="0"/>
          <w:marBottom w:val="0"/>
          <w:divBdr>
            <w:top w:val="none" w:sz="0" w:space="0" w:color="auto"/>
            <w:left w:val="none" w:sz="0" w:space="0" w:color="auto"/>
            <w:bottom w:val="none" w:sz="0" w:space="0" w:color="auto"/>
            <w:right w:val="none" w:sz="0" w:space="0" w:color="auto"/>
          </w:divBdr>
        </w:div>
        <w:div w:id="63120606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about.puma.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7A5952-742E-4249-B4CF-EE25C5AF7D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2</Pages>
  <Words>899</Words>
  <Characters>5128</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6015</CharactersWithSpaces>
  <SharedDoc>false</SharedDoc>
  <HLinks>
    <vt:vector size="12" baseType="variant">
      <vt:variant>
        <vt:i4>4456523</vt:i4>
      </vt:variant>
      <vt:variant>
        <vt:i4>3</vt:i4>
      </vt:variant>
      <vt:variant>
        <vt:i4>0</vt:i4>
      </vt:variant>
      <vt:variant>
        <vt:i4>5</vt:i4>
      </vt:variant>
      <vt:variant>
        <vt:lpwstr>http://www.puma.com/foreverbetter</vt:lpwstr>
      </vt:variant>
      <vt:variant>
        <vt:lpwstr/>
      </vt:variant>
      <vt:variant>
        <vt:i4>2228339</vt:i4>
      </vt:variant>
      <vt:variant>
        <vt:i4>0</vt:i4>
      </vt:variant>
      <vt:variant>
        <vt:i4>0</vt:i4>
      </vt:variant>
      <vt:variant>
        <vt:i4>5</vt:i4>
      </vt:variant>
      <vt:variant>
        <vt:lpwstr>http://www.about.puma.com/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Bartunek, Robert</cp:lastModifiedBy>
  <cp:revision>4</cp:revision>
  <cp:lastPrinted>2022-03-15T15:26:00Z</cp:lastPrinted>
  <dcterms:created xsi:type="dcterms:W3CDTF">2022-03-17T09:31:00Z</dcterms:created>
  <dcterms:modified xsi:type="dcterms:W3CDTF">2022-03-17T09:51:00Z</dcterms:modified>
</cp:coreProperties>
</file>